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71EBC" w14:textId="0E4B2B72" w:rsidR="002D313A" w:rsidRPr="004365EB" w:rsidRDefault="00616C2D" w:rsidP="1BB9BD05">
      <w:pPr>
        <w:pStyle w:val="DocumentTitle"/>
        <w:framePr w:wrap="notBeside"/>
        <w:jc w:val="both"/>
        <w:rPr>
          <w:rFonts w:ascii="Poppins" w:hAnsi="Poppins" w:cs="Poppins"/>
          <w:color w:val="auto"/>
        </w:rPr>
      </w:pPr>
      <w:r w:rsidRPr="45AB7B79">
        <w:rPr>
          <w:rFonts w:ascii="Poppins" w:hAnsi="Poppins" w:cs="Poppins"/>
          <w:color w:val="auto"/>
        </w:rPr>
        <w:t xml:space="preserve">GB PRICING </w:t>
      </w:r>
      <w:del w:id="0" w:author="Ejemen Ojobo (NESO)" w:date="2025-02-27T08:09:00Z">
        <w:r w:rsidRPr="45AB7B79" w:rsidDel="00616C2D">
          <w:rPr>
            <w:rFonts w:ascii="Poppins" w:hAnsi="Poppins" w:cs="Poppins"/>
            <w:color w:val="auto"/>
          </w:rPr>
          <w:delText>PROPOSAL</w:delText>
        </w:r>
      </w:del>
      <w:ins w:id="1" w:author="Ejemen Ojobo (NESO)" w:date="2025-02-27T08:09:00Z">
        <w:r w:rsidR="1E5E830F" w:rsidRPr="45AB7B79">
          <w:rPr>
            <w:rFonts w:ascii="Poppins" w:hAnsi="Poppins" w:cs="Poppins"/>
            <w:color w:val="auto"/>
          </w:rPr>
          <w:t xml:space="preserve"> Methodology</w:t>
        </w:r>
      </w:ins>
    </w:p>
    <w:tbl>
      <w:tblPr>
        <w:tblStyle w:val="TableGrid"/>
        <w:tblW w:w="0" w:type="auto"/>
        <w:tblLayout w:type="fixed"/>
        <w:tblLook w:val="06A0" w:firstRow="1" w:lastRow="0" w:firstColumn="1" w:lastColumn="0" w:noHBand="1" w:noVBand="1"/>
      </w:tblPr>
      <w:tblGrid>
        <w:gridCol w:w="1260"/>
        <w:gridCol w:w="2205"/>
        <w:gridCol w:w="6285"/>
      </w:tblGrid>
      <w:tr w:rsidR="1BB9BD05" w14:paraId="0FADBBC4" w14:textId="77777777" w:rsidTr="3CBD8077">
        <w:trPr>
          <w:trHeight w:val="300"/>
        </w:trPr>
        <w:tc>
          <w:tcPr>
            <w:tcW w:w="1260" w:type="dxa"/>
          </w:tcPr>
          <w:p w14:paraId="5F333F4F" w14:textId="608422DC" w:rsidR="0F1AD155" w:rsidRDefault="0F1AD155" w:rsidP="1BB9BD05">
            <w:pPr>
              <w:pStyle w:val="Heading2"/>
              <w:rPr>
                <w:rFonts w:cs="Poppins"/>
                <w:sz w:val="20"/>
                <w:szCs w:val="20"/>
              </w:rPr>
            </w:pPr>
            <w:r w:rsidRPr="1BB9BD05">
              <w:rPr>
                <w:rFonts w:cs="Poppins"/>
                <w:sz w:val="20"/>
                <w:szCs w:val="20"/>
              </w:rPr>
              <w:t>Date</w:t>
            </w:r>
          </w:p>
        </w:tc>
        <w:tc>
          <w:tcPr>
            <w:tcW w:w="2205" w:type="dxa"/>
          </w:tcPr>
          <w:p w14:paraId="4F20A365" w14:textId="3DAE97E0" w:rsidR="0F1AD155" w:rsidRDefault="0F1AD155" w:rsidP="1BB9BD05">
            <w:pPr>
              <w:pStyle w:val="Heading2"/>
              <w:rPr>
                <w:rFonts w:cs="Poppins"/>
                <w:sz w:val="20"/>
                <w:szCs w:val="20"/>
              </w:rPr>
            </w:pPr>
            <w:r w:rsidRPr="1BB9BD05">
              <w:rPr>
                <w:rFonts w:cs="Poppins"/>
                <w:sz w:val="20"/>
                <w:szCs w:val="20"/>
              </w:rPr>
              <w:t>Version Number</w:t>
            </w:r>
          </w:p>
        </w:tc>
        <w:tc>
          <w:tcPr>
            <w:tcW w:w="6285" w:type="dxa"/>
          </w:tcPr>
          <w:p w14:paraId="3ECF0D77" w14:textId="1D2FC410" w:rsidR="0F1AD155" w:rsidRDefault="0F1AD155" w:rsidP="1BB9BD05">
            <w:pPr>
              <w:pStyle w:val="Heading2"/>
              <w:rPr>
                <w:rFonts w:cs="Poppins"/>
                <w:sz w:val="20"/>
                <w:szCs w:val="20"/>
              </w:rPr>
            </w:pPr>
            <w:r w:rsidRPr="1BB9BD05">
              <w:rPr>
                <w:rFonts w:cs="Poppins"/>
                <w:sz w:val="20"/>
                <w:szCs w:val="20"/>
              </w:rPr>
              <w:t>Comments</w:t>
            </w:r>
          </w:p>
        </w:tc>
      </w:tr>
      <w:tr w:rsidR="1BB9BD05" w14:paraId="38E815A4" w14:textId="77777777" w:rsidTr="3CBD8077">
        <w:trPr>
          <w:trHeight w:val="300"/>
        </w:trPr>
        <w:tc>
          <w:tcPr>
            <w:tcW w:w="1260" w:type="dxa"/>
          </w:tcPr>
          <w:p w14:paraId="526EC308" w14:textId="6D46D2C1"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20/05/22</w:t>
            </w:r>
          </w:p>
        </w:tc>
        <w:tc>
          <w:tcPr>
            <w:tcW w:w="2205" w:type="dxa"/>
          </w:tcPr>
          <w:p w14:paraId="0B8601CF" w14:textId="152B128F"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V1.0</w:t>
            </w:r>
          </w:p>
        </w:tc>
        <w:tc>
          <w:tcPr>
            <w:tcW w:w="6285" w:type="dxa"/>
          </w:tcPr>
          <w:p w14:paraId="5273AE17" w14:textId="06D13F9B"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Initial Version</w:t>
            </w:r>
          </w:p>
        </w:tc>
      </w:tr>
      <w:tr w:rsidR="1BB9BD05" w14:paraId="460916E3" w14:textId="77777777" w:rsidTr="3CBD8077">
        <w:trPr>
          <w:trHeight w:val="300"/>
        </w:trPr>
        <w:tc>
          <w:tcPr>
            <w:tcW w:w="1260" w:type="dxa"/>
          </w:tcPr>
          <w:p w14:paraId="2E2062F0" w14:textId="2BEA32B8"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15/03/23</w:t>
            </w:r>
          </w:p>
        </w:tc>
        <w:tc>
          <w:tcPr>
            <w:tcW w:w="2205" w:type="dxa"/>
          </w:tcPr>
          <w:p w14:paraId="1A1289CD" w14:textId="1946F699"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V1.1</w:t>
            </w:r>
          </w:p>
        </w:tc>
        <w:tc>
          <w:tcPr>
            <w:tcW w:w="6285" w:type="dxa"/>
          </w:tcPr>
          <w:p w14:paraId="5B315ACD" w14:textId="1F222E0E" w:rsidR="0F1AD155" w:rsidRDefault="0F1AD155" w:rsidP="1BB9BD05">
            <w:pPr>
              <w:spacing w:after="0" w:line="257" w:lineRule="auto"/>
              <w:ind w:left="2" w:hanging="1"/>
              <w:jc w:val="both"/>
              <w:rPr>
                <w:rFonts w:eastAsia="Poppins" w:cs="Poppins"/>
                <w:color w:val="000000" w:themeColor="text1"/>
                <w:sz w:val="20"/>
                <w:szCs w:val="20"/>
              </w:rPr>
            </w:pPr>
            <w:r w:rsidRPr="1BB9BD05">
              <w:rPr>
                <w:rFonts w:eastAsia="Poppins" w:cs="Poppins"/>
                <w:color w:val="000000" w:themeColor="text1"/>
                <w:sz w:val="20"/>
                <w:szCs w:val="20"/>
              </w:rPr>
              <w:t>Revision to initial version to correct the competitiveness HHI criteria, replacing “above” with “below”; clarification of review period; addition of new DFS product to Appendix B; correction to EFR product name in Appendix B; version control table added.</w:t>
            </w:r>
          </w:p>
          <w:p w14:paraId="4B41F5FF" w14:textId="277668B2" w:rsidR="1BB9BD05" w:rsidRDefault="1BB9BD05" w:rsidP="1BB9BD05">
            <w:pPr>
              <w:pStyle w:val="BodyText"/>
            </w:pPr>
          </w:p>
        </w:tc>
      </w:tr>
      <w:tr w:rsidR="1BB9BD05" w14:paraId="3E971281" w14:textId="77777777" w:rsidTr="3CBD8077">
        <w:trPr>
          <w:trHeight w:val="300"/>
        </w:trPr>
        <w:tc>
          <w:tcPr>
            <w:tcW w:w="1260" w:type="dxa"/>
          </w:tcPr>
          <w:p w14:paraId="03C477A6" w14:textId="452A1A91"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20/05/25</w:t>
            </w:r>
          </w:p>
        </w:tc>
        <w:tc>
          <w:tcPr>
            <w:tcW w:w="2205" w:type="dxa"/>
          </w:tcPr>
          <w:p w14:paraId="74686979" w14:textId="45DB599B" w:rsidR="0F1AD155" w:rsidRDefault="0F1AD155" w:rsidP="1BB9BD05">
            <w:pPr>
              <w:pStyle w:val="Heading2"/>
              <w:rPr>
                <w:rFonts w:cs="Poppins"/>
                <w:b w:val="0"/>
                <w:bCs w:val="0"/>
                <w:color w:val="000000" w:themeColor="text1"/>
                <w:sz w:val="20"/>
                <w:szCs w:val="20"/>
              </w:rPr>
            </w:pPr>
            <w:r w:rsidRPr="1BB9BD05">
              <w:rPr>
                <w:rFonts w:cs="Poppins"/>
                <w:b w:val="0"/>
                <w:bCs w:val="0"/>
                <w:color w:val="000000" w:themeColor="text1"/>
                <w:sz w:val="20"/>
                <w:szCs w:val="20"/>
              </w:rPr>
              <w:t>V1.2</w:t>
            </w:r>
          </w:p>
        </w:tc>
        <w:tc>
          <w:tcPr>
            <w:tcW w:w="6285" w:type="dxa"/>
          </w:tcPr>
          <w:p w14:paraId="3266A18C" w14:textId="44BDFB18" w:rsidR="0F1AD155" w:rsidRDefault="002B1CC9" w:rsidP="009C7A5D">
            <w:pPr>
              <w:pStyle w:val="Heading2"/>
              <w:jc w:val="both"/>
              <w:rPr>
                <w:rFonts w:cs="Poppins"/>
                <w:b w:val="0"/>
                <w:bCs w:val="0"/>
                <w:color w:val="000000" w:themeColor="text1"/>
                <w:sz w:val="20"/>
                <w:szCs w:val="20"/>
              </w:rPr>
            </w:pPr>
            <w:r w:rsidRPr="3CBD8077">
              <w:rPr>
                <w:rFonts w:cs="Poppins"/>
                <w:b w:val="0"/>
                <w:bCs w:val="0"/>
                <w:color w:val="000000" w:themeColor="text1"/>
                <w:sz w:val="20"/>
                <w:szCs w:val="20"/>
              </w:rPr>
              <w:t xml:space="preserve">Reviewed </w:t>
            </w:r>
            <w:r>
              <w:rPr>
                <w:rFonts w:cs="Poppins"/>
                <w:b w:val="0"/>
                <w:bCs w:val="0"/>
                <w:color w:val="000000" w:themeColor="text1"/>
                <w:sz w:val="20"/>
                <w:szCs w:val="20"/>
              </w:rPr>
              <w:t>pricing methodology in line with requirement in section</w:t>
            </w:r>
            <w:r w:rsidRPr="3A736FAA">
              <w:rPr>
                <w:rFonts w:cs="Poppins"/>
                <w:b w:val="0"/>
                <w:bCs w:val="0"/>
                <w:color w:val="000000" w:themeColor="text1"/>
                <w:sz w:val="20"/>
                <w:szCs w:val="20"/>
              </w:rPr>
              <w:t xml:space="preserve"> 4.</w:t>
            </w:r>
            <w:r w:rsidRPr="055AD094">
              <w:rPr>
                <w:rFonts w:cs="Poppins"/>
                <w:b w:val="0"/>
                <w:bCs w:val="0"/>
                <w:color w:val="000000" w:themeColor="text1"/>
                <w:sz w:val="20"/>
                <w:szCs w:val="20"/>
              </w:rPr>
              <w:t>3</w:t>
            </w:r>
            <w:r>
              <w:rPr>
                <w:rFonts w:cs="Poppins"/>
                <w:b w:val="0"/>
                <w:bCs w:val="0"/>
                <w:color w:val="000000" w:themeColor="text1"/>
                <w:sz w:val="20"/>
                <w:szCs w:val="20"/>
              </w:rPr>
              <w:t xml:space="preserve">. </w:t>
            </w:r>
            <w:r w:rsidRPr="003639B9">
              <w:rPr>
                <w:rFonts w:cs="Poppins"/>
                <w:b w:val="0"/>
                <w:bCs w:val="0"/>
                <w:color w:val="000000" w:themeColor="text1"/>
                <w:sz w:val="20"/>
                <w:szCs w:val="20"/>
              </w:rPr>
              <w:t>Some changes to the document, include</w:t>
            </w:r>
            <w:r>
              <w:rPr>
                <w:rFonts w:cs="Poppins"/>
                <w:b w:val="0"/>
                <w:bCs w:val="0"/>
                <w:color w:val="000000" w:themeColor="text1"/>
                <w:sz w:val="20"/>
                <w:szCs w:val="20"/>
              </w:rPr>
              <w:t>: Change of product classification from “Legacy and New” to “Enduring and Phased/Phasing out”</w:t>
            </w:r>
            <w:r w:rsidR="009C7A5D">
              <w:rPr>
                <w:rFonts w:cs="Poppins"/>
                <w:b w:val="0"/>
                <w:bCs w:val="0"/>
                <w:color w:val="000000" w:themeColor="text1"/>
                <w:sz w:val="20"/>
                <w:szCs w:val="20"/>
              </w:rPr>
              <w:t>. A</w:t>
            </w:r>
            <w:r w:rsidRPr="003639B9">
              <w:rPr>
                <w:rFonts w:cs="Poppins"/>
                <w:b w:val="0"/>
                <w:bCs w:val="0"/>
                <w:color w:val="000000" w:themeColor="text1"/>
                <w:sz w:val="20"/>
                <w:szCs w:val="20"/>
              </w:rPr>
              <w:t>n updated Appendix B, indicating which products are being phased out/phasing out</w:t>
            </w:r>
            <w:r w:rsidR="009C7A5D">
              <w:rPr>
                <w:rFonts w:cs="Poppins"/>
                <w:b w:val="0"/>
                <w:bCs w:val="0"/>
                <w:color w:val="000000" w:themeColor="text1"/>
                <w:sz w:val="20"/>
                <w:szCs w:val="20"/>
              </w:rPr>
              <w:t>. U</w:t>
            </w:r>
            <w:r>
              <w:rPr>
                <w:rFonts w:cs="Poppins"/>
                <w:b w:val="0"/>
                <w:bCs w:val="0"/>
                <w:color w:val="000000" w:themeColor="text1"/>
                <w:sz w:val="20"/>
                <w:szCs w:val="20"/>
              </w:rPr>
              <w:t>pdates to reflect the change from ESO to NESO, as well as from Pricing Proposal to Pricing Methodology.</w:t>
            </w:r>
          </w:p>
        </w:tc>
      </w:tr>
    </w:tbl>
    <w:p w14:paraId="33561BA0" w14:textId="70DF6DD9" w:rsidR="002D313A" w:rsidRPr="004365EB" w:rsidRDefault="002D313A" w:rsidP="1BB9BD05">
      <w:pPr>
        <w:pStyle w:val="Heading2"/>
        <w:jc w:val="both"/>
        <w:rPr>
          <w:rFonts w:cs="Poppins"/>
        </w:rPr>
      </w:pPr>
    </w:p>
    <w:p w14:paraId="48490938" w14:textId="23784166" w:rsidR="002D313A" w:rsidRPr="004365EB" w:rsidRDefault="00616C2D" w:rsidP="00ED771C">
      <w:pPr>
        <w:pStyle w:val="Heading2"/>
        <w:jc w:val="both"/>
        <w:rPr>
          <w:rFonts w:cs="Poppins"/>
        </w:rPr>
      </w:pPr>
      <w:r w:rsidRPr="1BB9BD05">
        <w:rPr>
          <w:rFonts w:cs="Poppins"/>
        </w:rPr>
        <w:t>Introduction</w:t>
      </w:r>
    </w:p>
    <w:p w14:paraId="08AF3FFB" w14:textId="3EADA519" w:rsidR="00616C2D" w:rsidRDefault="4F1183F8" w:rsidP="1BB9BD05">
      <w:pPr>
        <w:pStyle w:val="BodyText"/>
        <w:numPr>
          <w:ilvl w:val="0"/>
          <w:numId w:val="132"/>
        </w:numPr>
        <w:jc w:val="both"/>
        <w:rPr>
          <w:rFonts w:cs="Poppins"/>
        </w:rPr>
      </w:pPr>
      <w:r w:rsidRPr="45AB7B79">
        <w:rPr>
          <w:rFonts w:cs="Poppins"/>
        </w:rPr>
        <w:t>The</w:t>
      </w:r>
      <w:r w:rsidRPr="45AB7B79">
        <w:rPr>
          <w:rFonts w:cs="Poppins"/>
          <w:b/>
          <w:bCs/>
          <w:color w:val="FF0000"/>
        </w:rPr>
        <w:t xml:space="preserve"> GB Pricing </w:t>
      </w:r>
      <w:ins w:id="2" w:author="Ejemen Ojobo (NESO)" w:date="2025-02-27T08:09:00Z">
        <w:r w:rsidR="7E3500BC" w:rsidRPr="45AB7B79">
          <w:rPr>
            <w:rFonts w:cs="Poppins"/>
            <w:b/>
            <w:bCs/>
            <w:color w:val="FF0000"/>
          </w:rPr>
          <w:t xml:space="preserve">Methodology </w:t>
        </w:r>
      </w:ins>
      <w:del w:id="3" w:author="Ejemen Ojobo (NESO)" w:date="2025-02-27T08:09:00Z">
        <w:r w:rsidR="00616C2D" w:rsidRPr="45AB7B79" w:rsidDel="4F1183F8">
          <w:rPr>
            <w:rFonts w:cs="Poppins"/>
            <w:b/>
            <w:bCs/>
            <w:color w:val="FF0000"/>
          </w:rPr>
          <w:delText xml:space="preserve">Proposal </w:delText>
        </w:r>
      </w:del>
      <w:r w:rsidRPr="45AB7B79">
        <w:rPr>
          <w:rFonts w:cs="Poppins"/>
          <w:b/>
          <w:bCs/>
          <w:color w:val="FF0000"/>
        </w:rPr>
        <w:t>(P</w:t>
      </w:r>
      <w:ins w:id="4" w:author="Ejemen Ojobo (NESO)" w:date="2025-02-27T08:09:00Z">
        <w:r w:rsidR="564EE112" w:rsidRPr="45AB7B79">
          <w:rPr>
            <w:rFonts w:cs="Poppins"/>
            <w:b/>
            <w:bCs/>
            <w:color w:val="FF0000"/>
          </w:rPr>
          <w:t>M</w:t>
        </w:r>
      </w:ins>
      <w:del w:id="5" w:author="Ejemen Ojobo (NESO)" w:date="2025-02-27T08:09:00Z">
        <w:r w:rsidR="00616C2D" w:rsidRPr="45AB7B79" w:rsidDel="4F1183F8">
          <w:rPr>
            <w:rFonts w:cs="Poppins"/>
            <w:b/>
            <w:bCs/>
            <w:color w:val="FF0000"/>
          </w:rPr>
          <w:delText>P</w:delText>
        </w:r>
      </w:del>
      <w:r w:rsidRPr="45AB7B79">
        <w:rPr>
          <w:rFonts w:cs="Poppins"/>
          <w:b/>
          <w:bCs/>
          <w:color w:val="FF0000"/>
        </w:rPr>
        <w:t>)</w:t>
      </w:r>
      <w:r w:rsidRPr="45AB7B79">
        <w:rPr>
          <w:rFonts w:cs="Poppins"/>
        </w:rPr>
        <w:t xml:space="preserve"> has been developed for the GB market in order to provide clear guidance to the GB Transmission System Operator (TSO) of </w:t>
      </w:r>
      <w:ins w:id="6" w:author="Ejemen Ojobo (NESO) [2]" w:date="2025-03-20T13:15:00Z" w16du:dateUtc="2025-03-20T13:15:00Z">
        <w:r w:rsidR="005D622A">
          <w:rPr>
            <w:rFonts w:cs="Poppins"/>
          </w:rPr>
          <w:t xml:space="preserve">which payment mechanism is utilised </w:t>
        </w:r>
      </w:ins>
      <w:del w:id="7" w:author="Ejemen Ojobo (NESO) [2]" w:date="2025-03-20T13:15:00Z" w16du:dateUtc="2025-03-20T13:15:00Z">
        <w:r w:rsidRPr="45AB7B79" w:rsidDel="005D622A">
          <w:rPr>
            <w:rFonts w:cs="Poppins"/>
          </w:rPr>
          <w:delText xml:space="preserve">when Marginal Pricing (pay-as cleared) should be used </w:delText>
        </w:r>
      </w:del>
      <w:r w:rsidRPr="45AB7B79">
        <w:rPr>
          <w:rFonts w:cs="Poppins"/>
        </w:rPr>
        <w:t xml:space="preserve">when a new Balancing product is introduced. </w:t>
      </w:r>
    </w:p>
    <w:p w14:paraId="5675F8E6" w14:textId="32962547" w:rsidR="00616C2D" w:rsidRDefault="00616C2D" w:rsidP="1BB9BD05">
      <w:pPr>
        <w:pStyle w:val="BodyText"/>
        <w:ind w:left="720"/>
        <w:jc w:val="both"/>
        <w:rPr>
          <w:rFonts w:cs="Poppins"/>
        </w:rPr>
      </w:pPr>
    </w:p>
    <w:p w14:paraId="52E4926F" w14:textId="6266B599" w:rsidR="00616C2D" w:rsidRDefault="4F1183F8" w:rsidP="1BB9BD05">
      <w:pPr>
        <w:pStyle w:val="ListParagraph"/>
        <w:numPr>
          <w:ilvl w:val="0"/>
          <w:numId w:val="132"/>
        </w:numPr>
        <w:jc w:val="both"/>
        <w:rPr>
          <w:sz w:val="20"/>
          <w:szCs w:val="20"/>
        </w:rPr>
      </w:pPr>
      <w:r w:rsidRPr="1BB9BD05">
        <w:rPr>
          <w:sz w:val="20"/>
          <w:szCs w:val="20"/>
        </w:rPr>
        <w:t>Article 6(4) of Regulation (EU) 2019/943</w:t>
      </w:r>
      <w:r w:rsidR="00616C2D" w:rsidRPr="1BB9BD05">
        <w:rPr>
          <w:rStyle w:val="FootnoteReference"/>
          <w:sz w:val="20"/>
          <w:szCs w:val="20"/>
        </w:rPr>
        <w:footnoteReference w:id="2"/>
      </w:r>
      <w:r w:rsidRPr="1BB9BD05">
        <w:rPr>
          <w:sz w:val="20"/>
          <w:szCs w:val="20"/>
        </w:rPr>
        <w:t xml:space="preserve"> states that </w:t>
      </w:r>
      <w:r w:rsidRPr="1BB9BD05">
        <w:rPr>
          <w:b/>
          <w:bCs/>
          <w:i/>
          <w:iCs/>
          <w:color w:val="000000" w:themeColor="text1"/>
          <w:sz w:val="20"/>
          <w:szCs w:val="20"/>
        </w:rPr>
        <w:t>“settlement of balancing energy for standard balancing products and specific balancing products shall be based on marginal pricing (pay-as-cleared)</w:t>
      </w:r>
      <w:r w:rsidRPr="1BB9BD05">
        <w:rPr>
          <w:sz w:val="20"/>
          <w:szCs w:val="20"/>
        </w:rPr>
        <w:t xml:space="preserve"> unless the regulatory authority approves an alternative pricing method on the basis of a joint proposal by all transmission system operators </w:t>
      </w:r>
      <w:r w:rsidRPr="1BB9BD05">
        <w:rPr>
          <w:b/>
          <w:bCs/>
          <w:i/>
          <w:iCs/>
          <w:sz w:val="20"/>
          <w:szCs w:val="20"/>
        </w:rPr>
        <w:t xml:space="preserve">following an analysis demonstrating that that alternative pricing method is more efficient” </w:t>
      </w:r>
      <w:r w:rsidRPr="1BB9BD05">
        <w:rPr>
          <w:sz w:val="20"/>
          <w:szCs w:val="20"/>
        </w:rPr>
        <w:t xml:space="preserve">(emphasis added). </w:t>
      </w:r>
    </w:p>
    <w:p w14:paraId="46E3A0F7" w14:textId="3D331A89" w:rsidR="00616C2D" w:rsidRDefault="00616C2D" w:rsidP="1BB9BD05">
      <w:pPr>
        <w:pStyle w:val="ListParagraph"/>
        <w:jc w:val="both"/>
        <w:rPr>
          <w:sz w:val="20"/>
          <w:szCs w:val="20"/>
        </w:rPr>
      </w:pPr>
    </w:p>
    <w:p w14:paraId="371E26B4" w14:textId="77777777" w:rsidR="002B1CC9" w:rsidRDefault="002B1CC9" w:rsidP="002B1CC9">
      <w:pPr>
        <w:pStyle w:val="ListParagraph"/>
        <w:jc w:val="both"/>
        <w:rPr>
          <w:sz w:val="20"/>
          <w:szCs w:val="20"/>
        </w:rPr>
      </w:pPr>
    </w:p>
    <w:p w14:paraId="1C3A385F" w14:textId="77777777" w:rsidR="002B1CC9" w:rsidRDefault="002B1CC9" w:rsidP="002B1CC9">
      <w:pPr>
        <w:pStyle w:val="ListParagraph"/>
        <w:jc w:val="both"/>
        <w:rPr>
          <w:sz w:val="20"/>
          <w:szCs w:val="20"/>
        </w:rPr>
      </w:pPr>
    </w:p>
    <w:p w14:paraId="634F4661" w14:textId="77777777" w:rsidR="002B1CC9" w:rsidRDefault="002B1CC9" w:rsidP="002B1CC9">
      <w:pPr>
        <w:pStyle w:val="ListParagraph"/>
        <w:jc w:val="both"/>
        <w:rPr>
          <w:sz w:val="20"/>
          <w:szCs w:val="20"/>
        </w:rPr>
      </w:pPr>
    </w:p>
    <w:p w14:paraId="4002597F" w14:textId="77777777" w:rsidR="002B1CC9" w:rsidRDefault="002B1CC9" w:rsidP="002B1CC9">
      <w:pPr>
        <w:pStyle w:val="ListParagraph"/>
        <w:jc w:val="both"/>
        <w:rPr>
          <w:sz w:val="20"/>
          <w:szCs w:val="20"/>
        </w:rPr>
      </w:pPr>
    </w:p>
    <w:p w14:paraId="134182F2" w14:textId="77777777" w:rsidR="002B1CC9" w:rsidRDefault="002B1CC9" w:rsidP="002B1CC9">
      <w:pPr>
        <w:pStyle w:val="ListParagraph"/>
        <w:jc w:val="both"/>
        <w:rPr>
          <w:sz w:val="20"/>
          <w:szCs w:val="20"/>
        </w:rPr>
      </w:pPr>
    </w:p>
    <w:p w14:paraId="3D8AB1E0" w14:textId="77777777" w:rsidR="002B1CC9" w:rsidRDefault="002B1CC9" w:rsidP="002B1CC9">
      <w:pPr>
        <w:pStyle w:val="ListParagraph"/>
        <w:jc w:val="both"/>
        <w:rPr>
          <w:sz w:val="20"/>
          <w:szCs w:val="20"/>
        </w:rPr>
      </w:pPr>
    </w:p>
    <w:p w14:paraId="2368F309" w14:textId="77777777" w:rsidR="002B1CC9" w:rsidRDefault="002B1CC9" w:rsidP="002B1CC9">
      <w:pPr>
        <w:pStyle w:val="ListParagraph"/>
        <w:jc w:val="both"/>
        <w:rPr>
          <w:sz w:val="20"/>
          <w:szCs w:val="20"/>
        </w:rPr>
      </w:pPr>
    </w:p>
    <w:p w14:paraId="116138B2" w14:textId="5706B36C" w:rsidR="00616C2D" w:rsidRDefault="4F1183F8" w:rsidP="1BB9BD05">
      <w:pPr>
        <w:pStyle w:val="ListParagraph"/>
        <w:numPr>
          <w:ilvl w:val="0"/>
          <w:numId w:val="132"/>
        </w:numPr>
        <w:jc w:val="both"/>
        <w:rPr>
          <w:sz w:val="20"/>
          <w:szCs w:val="20"/>
        </w:rPr>
      </w:pPr>
      <w:r w:rsidRPr="30BDC873">
        <w:rPr>
          <w:sz w:val="20"/>
          <w:szCs w:val="20"/>
        </w:rPr>
        <w:t xml:space="preserve">Article 6(14) of Regulation (EU) 2019/943 states that </w:t>
      </w:r>
      <w:r w:rsidRPr="30BDC873">
        <w:rPr>
          <w:i/>
          <w:iCs/>
          <w:sz w:val="20"/>
          <w:szCs w:val="20"/>
        </w:rPr>
        <w:t xml:space="preserve">“Transmission system operators may, where standard balancing products are not sufficient to ensure operational security or where some balancing resources cannot participate in the balancing market through standard balancing products, propose, and the regulatory authority may approve, derogations from paragraphs 2 and 4 for specific balancing products which are activated locally without exchanging them with other transmission system operators.” </w:t>
      </w:r>
    </w:p>
    <w:p w14:paraId="5A106C2A" w14:textId="2E93100F" w:rsidR="30BDC873" w:rsidRDefault="30BDC873" w:rsidP="30BDC873">
      <w:pPr>
        <w:pStyle w:val="ListParagraph"/>
        <w:jc w:val="both"/>
        <w:rPr>
          <w:sz w:val="20"/>
          <w:szCs w:val="20"/>
        </w:rPr>
      </w:pPr>
    </w:p>
    <w:p w14:paraId="0F33A19D" w14:textId="0CCD5398" w:rsidR="00616C2D" w:rsidRDefault="4F1183F8" w:rsidP="1BB9BD05">
      <w:pPr>
        <w:pStyle w:val="ListParagraph"/>
        <w:numPr>
          <w:ilvl w:val="0"/>
          <w:numId w:val="132"/>
        </w:numPr>
        <w:jc w:val="both"/>
        <w:rPr>
          <w:sz w:val="20"/>
          <w:szCs w:val="20"/>
        </w:rPr>
      </w:pPr>
      <w:r w:rsidRPr="1BB9BD05">
        <w:rPr>
          <w:sz w:val="20"/>
          <w:szCs w:val="20"/>
        </w:rPr>
        <w:t xml:space="preserve">Article 6(14) of Regulation (EU) 2019/943  also states that </w:t>
      </w:r>
      <w:r w:rsidRPr="1BB9BD05">
        <w:rPr>
          <w:i/>
          <w:iCs/>
          <w:sz w:val="20"/>
          <w:szCs w:val="20"/>
        </w:rPr>
        <w:t xml:space="preserve">“Proposals for derogations shall include a description of measures proposed to minimise the use of specific products, subject to economic efficiency, a demonstration that the specific products do not create significant inefficiencies and distortions in the balancing market either inside or outside the scheduling area, as well as, where applicable, the rules and information for the process for converting the balancing energy bids from specific Balancing products into balancing energy bids from standard Balancing products.” </w:t>
      </w:r>
    </w:p>
    <w:p w14:paraId="4D2E81E5" w14:textId="785CF711" w:rsidR="00616C2D" w:rsidRDefault="00616C2D" w:rsidP="1BB9BD05">
      <w:pPr>
        <w:pStyle w:val="ListParagraph"/>
        <w:jc w:val="both"/>
        <w:rPr>
          <w:sz w:val="20"/>
          <w:szCs w:val="20"/>
        </w:rPr>
      </w:pPr>
    </w:p>
    <w:p w14:paraId="51558BC3" w14:textId="3446588F" w:rsidR="00616C2D" w:rsidRDefault="4EDE9BBD" w:rsidP="1BB9BD05">
      <w:pPr>
        <w:pStyle w:val="ListParagraph"/>
        <w:numPr>
          <w:ilvl w:val="0"/>
          <w:numId w:val="132"/>
        </w:numPr>
        <w:jc w:val="both"/>
        <w:rPr>
          <w:sz w:val="20"/>
          <w:szCs w:val="20"/>
        </w:rPr>
      </w:pPr>
      <w:r w:rsidRPr="3CBD8077">
        <w:rPr>
          <w:sz w:val="20"/>
          <w:szCs w:val="20"/>
        </w:rPr>
        <w:t>P</w:t>
      </w:r>
      <w:ins w:id="8" w:author="Ejemen Ojobo (NESO)" w:date="2025-02-27T08:10:00Z">
        <w:r w:rsidR="0BB64326" w:rsidRPr="3CBD8077">
          <w:rPr>
            <w:sz w:val="20"/>
            <w:szCs w:val="20"/>
          </w:rPr>
          <w:t>M</w:t>
        </w:r>
      </w:ins>
      <w:del w:id="9" w:author="Ejemen Ojobo (NESO)" w:date="2025-02-27T08:10:00Z">
        <w:r w:rsidR="00616C2D" w:rsidRPr="3CBD8077" w:rsidDel="63FDCC02">
          <w:rPr>
            <w:sz w:val="20"/>
            <w:szCs w:val="20"/>
          </w:rPr>
          <w:delText xml:space="preserve">P </w:delText>
        </w:r>
      </w:del>
      <w:del w:id="10" w:author="Ejemen Ojobo (NESO)" w:date="2025-03-13T09:50:00Z">
        <w:r w:rsidR="00616C2D" w:rsidRPr="3CBD8077" w:rsidDel="4EDE9BBD">
          <w:rPr>
            <w:sz w:val="20"/>
            <w:szCs w:val="20"/>
          </w:rPr>
          <w:delText>has bee</w:delText>
        </w:r>
      </w:del>
      <w:del w:id="11" w:author="Ejemen Ojobo (NESO)" w:date="2025-03-13T09:49:00Z">
        <w:r w:rsidR="00616C2D" w:rsidRPr="3CBD8077" w:rsidDel="4EDE9BBD">
          <w:rPr>
            <w:sz w:val="20"/>
            <w:szCs w:val="20"/>
          </w:rPr>
          <w:delText>n</w:delText>
        </w:r>
      </w:del>
      <w:ins w:id="12" w:author="Ejemen Ojobo (NESO)" w:date="2025-03-13T09:50:00Z">
        <w:r w:rsidR="7340CB5A" w:rsidRPr="3CBD8077">
          <w:rPr>
            <w:sz w:val="20"/>
            <w:szCs w:val="20"/>
          </w:rPr>
          <w:t xml:space="preserve"> was</w:t>
        </w:r>
      </w:ins>
      <w:r w:rsidRPr="3CBD8077">
        <w:rPr>
          <w:sz w:val="20"/>
          <w:szCs w:val="20"/>
        </w:rPr>
        <w:t xml:space="preserve"> developed in</w:t>
      </w:r>
      <w:ins w:id="13" w:author="Ejemen Ojobo (NESO)" w:date="2025-03-13T09:50:00Z">
        <w:r w:rsidR="283C001C" w:rsidRPr="3CBD8077">
          <w:rPr>
            <w:sz w:val="20"/>
            <w:szCs w:val="20"/>
          </w:rPr>
          <w:t xml:space="preserve"> 2022 in</w:t>
        </w:r>
      </w:ins>
      <w:r w:rsidRPr="3CBD8077">
        <w:rPr>
          <w:sz w:val="20"/>
          <w:szCs w:val="20"/>
        </w:rPr>
        <w:t xml:space="preserve"> order for the GB TSO to ascertain when Marginal Pricing (Pay as Cleared) should be used for Balancing products and highlights the process for when Alternative Payment Mechanisms can be utilised if deemed to be more efficient.  </w:t>
      </w:r>
    </w:p>
    <w:p w14:paraId="11118CC6" w14:textId="7442039F" w:rsidR="00616C2D" w:rsidRDefault="00616C2D" w:rsidP="1BB9BD05">
      <w:pPr>
        <w:pStyle w:val="ListParagraph"/>
        <w:jc w:val="both"/>
        <w:rPr>
          <w:sz w:val="20"/>
          <w:szCs w:val="20"/>
        </w:rPr>
      </w:pPr>
    </w:p>
    <w:p w14:paraId="7EF541B3" w14:textId="1D633AD5" w:rsidR="00616C2D" w:rsidRDefault="48C77C4D" w:rsidP="30BDC873">
      <w:pPr>
        <w:pStyle w:val="ListParagraph"/>
        <w:numPr>
          <w:ilvl w:val="0"/>
          <w:numId w:val="132"/>
        </w:numPr>
        <w:jc w:val="both"/>
        <w:rPr>
          <w:color w:val="FF0000"/>
          <w:sz w:val="20"/>
          <w:szCs w:val="20"/>
        </w:rPr>
      </w:pPr>
      <w:ins w:id="14" w:author="Ejemen Ojobo (NESO)" w:date="2025-03-13T09:50:00Z">
        <w:r w:rsidRPr="3CBD8077">
          <w:rPr>
            <w:sz w:val="20"/>
            <w:szCs w:val="20"/>
          </w:rPr>
          <w:t>In 2022 products were classed as Legacy and New. Legacy produ</w:t>
        </w:r>
      </w:ins>
      <w:ins w:id="15" w:author="Ejemen Ojobo (NESO)" w:date="2025-03-13T09:51:00Z">
        <w:r w:rsidRPr="3CBD8077">
          <w:rPr>
            <w:sz w:val="20"/>
            <w:szCs w:val="20"/>
          </w:rPr>
          <w:t xml:space="preserve">cts were products </w:t>
        </w:r>
        <w:r w:rsidR="244C8B60" w:rsidRPr="3CBD8077">
          <w:rPr>
            <w:sz w:val="20"/>
            <w:szCs w:val="20"/>
          </w:rPr>
          <w:t xml:space="preserve">that were active prior to the approval </w:t>
        </w:r>
      </w:ins>
      <w:ins w:id="16" w:author="Ejemen Ojobo (NESO)" w:date="2025-03-13T09:52:00Z">
        <w:r w:rsidR="244C8B60" w:rsidRPr="3CBD8077">
          <w:rPr>
            <w:sz w:val="20"/>
            <w:szCs w:val="20"/>
          </w:rPr>
          <w:t xml:space="preserve">of the methodology. However, now </w:t>
        </w:r>
        <w:r w:rsidR="1B5AFB85" w:rsidRPr="3CBD8077">
          <w:rPr>
            <w:sz w:val="20"/>
            <w:szCs w:val="20"/>
          </w:rPr>
          <w:t>a</w:t>
        </w:r>
      </w:ins>
      <w:del w:id="17" w:author="Ejemen Ojobo (NESO)" w:date="2025-03-13T09:52:00Z">
        <w:r w:rsidR="00616C2D" w:rsidRPr="3CBD8077" w:rsidDel="4EDE9BBD">
          <w:rPr>
            <w:sz w:val="20"/>
            <w:szCs w:val="20"/>
          </w:rPr>
          <w:delText>A</w:delText>
        </w:r>
      </w:del>
      <w:r w:rsidR="4EDE9BBD" w:rsidRPr="3CBD8077">
        <w:rPr>
          <w:sz w:val="20"/>
          <w:szCs w:val="20"/>
        </w:rPr>
        <w:t xml:space="preserve">ll </w:t>
      </w:r>
      <w:r w:rsidR="002B1CC9">
        <w:rPr>
          <w:sz w:val="20"/>
          <w:szCs w:val="20"/>
        </w:rPr>
        <w:t>b</w:t>
      </w:r>
      <w:r w:rsidR="4EDE9BBD" w:rsidRPr="3CBD8077">
        <w:rPr>
          <w:sz w:val="20"/>
          <w:szCs w:val="20"/>
        </w:rPr>
        <w:t xml:space="preserve">alancing products </w:t>
      </w:r>
      <w:ins w:id="18" w:author="Ejemen Ojobo (NESO)" w:date="2025-02-27T10:16:00Z">
        <w:r w:rsidR="3AFCE932" w:rsidRPr="3CBD8077">
          <w:rPr>
            <w:sz w:val="20"/>
            <w:szCs w:val="20"/>
          </w:rPr>
          <w:t>will be classed as enduring or phased</w:t>
        </w:r>
      </w:ins>
      <w:r w:rsidR="34C949F3" w:rsidRPr="3CBD8077">
        <w:rPr>
          <w:sz w:val="20"/>
          <w:szCs w:val="20"/>
        </w:rPr>
        <w:t>/phasing</w:t>
      </w:r>
      <w:ins w:id="19" w:author="Ejemen Ojobo (NESO)" w:date="2025-02-27T10:16:00Z">
        <w:r w:rsidR="3AFCE932" w:rsidRPr="3CBD8077">
          <w:rPr>
            <w:sz w:val="20"/>
            <w:szCs w:val="20"/>
          </w:rPr>
          <w:t xml:space="preserve"> out</w:t>
        </w:r>
      </w:ins>
      <w:ins w:id="20" w:author="Ejemen Ojobo (NESO)" w:date="2025-02-27T10:17:00Z">
        <w:r w:rsidR="7F129B62" w:rsidRPr="3CBD8077">
          <w:rPr>
            <w:sz w:val="20"/>
            <w:szCs w:val="20"/>
          </w:rPr>
          <w:t xml:space="preserve"> as per Appendix B. </w:t>
        </w:r>
      </w:ins>
      <w:ins w:id="21" w:author="Ejemen Ojobo (NESO)" w:date="2025-02-27T10:18:00Z">
        <w:r w:rsidR="6732FBA6" w:rsidRPr="3CBD8077">
          <w:rPr>
            <w:sz w:val="20"/>
            <w:szCs w:val="20"/>
          </w:rPr>
          <w:t>Any products being phased out</w:t>
        </w:r>
      </w:ins>
      <w:ins w:id="22" w:author="Ejemen Ojobo (NESO)" w:date="2025-03-13T09:53:00Z">
        <w:r w:rsidR="6072FF1E" w:rsidRPr="3CBD8077">
          <w:rPr>
            <w:sz w:val="20"/>
            <w:szCs w:val="20"/>
          </w:rPr>
          <w:t>/phasing</w:t>
        </w:r>
      </w:ins>
      <w:ins w:id="23" w:author="Ejemen Ojobo (NESO)" w:date="2025-02-27T10:18:00Z">
        <w:r w:rsidR="6732FBA6" w:rsidRPr="3CBD8077">
          <w:rPr>
            <w:sz w:val="20"/>
            <w:szCs w:val="20"/>
          </w:rPr>
          <w:t xml:space="preserve"> will not be reviewed</w:t>
        </w:r>
      </w:ins>
      <w:ins w:id="24" w:author="Ejemen Ojobo (NESO)" w:date="2025-02-27T10:19:00Z">
        <w:r w:rsidR="6732FBA6" w:rsidRPr="3CBD8077">
          <w:rPr>
            <w:sz w:val="20"/>
            <w:szCs w:val="20"/>
          </w:rPr>
          <w:t xml:space="preserve"> and assessed</w:t>
        </w:r>
      </w:ins>
      <w:ins w:id="25" w:author="Ejemen Ojobo (NESO)" w:date="2025-02-27T10:18:00Z">
        <w:r w:rsidR="6732FBA6" w:rsidRPr="3CBD8077">
          <w:rPr>
            <w:sz w:val="20"/>
            <w:szCs w:val="20"/>
          </w:rPr>
          <w:t xml:space="preserve">. </w:t>
        </w:r>
      </w:ins>
      <w:del w:id="26" w:author="Ejemen Ojobo (NESO)" w:date="2025-02-27T10:18:00Z">
        <w:r w:rsidR="00616C2D" w:rsidRPr="3CBD8077" w:rsidDel="63FDCC02">
          <w:rPr>
            <w:sz w:val="20"/>
            <w:szCs w:val="20"/>
          </w:rPr>
          <w:delText xml:space="preserve">extant prior to the initial approval of this PP by Ofgem </w:delText>
        </w:r>
        <w:r w:rsidR="00616C2D" w:rsidRPr="3CBD8077" w:rsidDel="63FDCC02">
          <w:rPr>
            <w:color w:val="FF0000"/>
            <w:sz w:val="20"/>
            <w:szCs w:val="20"/>
          </w:rPr>
          <w:delText xml:space="preserve">are classed as legacy products and will be out of scope of the PP, as per Appendix B. These products will remain on their current payment mechanism and will not be subject to any reassessment. If market conditions significantly change then the ESO can decide to reassess them. </w:delText>
        </w:r>
      </w:del>
    </w:p>
    <w:p w14:paraId="2AD6C869" w14:textId="3D638F13" w:rsidR="00616C2D" w:rsidRPr="00616C2D" w:rsidRDefault="00616C2D" w:rsidP="00ED771C">
      <w:pPr>
        <w:pStyle w:val="Heading2"/>
        <w:jc w:val="both"/>
        <w:rPr>
          <w:rFonts w:cs="Poppins"/>
        </w:rPr>
      </w:pPr>
      <w:r w:rsidRPr="1BB9BD05">
        <w:rPr>
          <w:rFonts w:cs="Poppins"/>
        </w:rPr>
        <w:t>Scope</w:t>
      </w:r>
    </w:p>
    <w:p w14:paraId="489E1137" w14:textId="5FC1639A" w:rsidR="00616C2D" w:rsidRPr="004365EB" w:rsidRDefault="5C7196C7" w:rsidP="1BB9BD05">
      <w:pPr>
        <w:pStyle w:val="BodyText"/>
        <w:jc w:val="both"/>
        <w:rPr>
          <w:rFonts w:eastAsia="Arial" w:cs="Poppins"/>
        </w:rPr>
      </w:pPr>
      <w:r w:rsidRPr="45AB7B79">
        <w:rPr>
          <w:rFonts w:eastAsia="Arial" w:cs="Poppins"/>
          <w:b/>
          <w:bCs/>
        </w:rPr>
        <w:t>1.1</w:t>
      </w:r>
      <w:r w:rsidRPr="45AB7B79">
        <w:rPr>
          <w:rFonts w:eastAsia="Arial" w:cs="Poppins"/>
        </w:rPr>
        <w:t xml:space="preserve"> T</w:t>
      </w:r>
      <w:r w:rsidRPr="45AB7B79">
        <w:rPr>
          <w:rFonts w:eastAsia="Arial" w:cs="Poppins"/>
          <w:b/>
          <w:bCs/>
          <w:color w:val="FF0000"/>
        </w:rPr>
        <w:t>he</w:t>
      </w:r>
      <w:r w:rsidR="7CD68DB7" w:rsidRPr="45AB7B79">
        <w:rPr>
          <w:rFonts w:eastAsia="Arial" w:cs="Poppins"/>
          <w:b/>
          <w:bCs/>
          <w:color w:val="FF0000"/>
        </w:rPr>
        <w:t xml:space="preserve"> P</w:t>
      </w:r>
      <w:ins w:id="27" w:author="Ejemen Ojobo (NESO)" w:date="2025-02-27T08:11:00Z">
        <w:r w:rsidR="326094F3" w:rsidRPr="45AB7B79">
          <w:rPr>
            <w:rFonts w:eastAsia="Arial" w:cs="Poppins"/>
            <w:b/>
            <w:bCs/>
            <w:color w:val="FF0000"/>
          </w:rPr>
          <w:t>M</w:t>
        </w:r>
      </w:ins>
      <w:del w:id="28" w:author="Ejemen Ojobo (NESO)" w:date="2025-02-27T08:11:00Z">
        <w:r w:rsidR="00616C2D" w:rsidRPr="45AB7B79" w:rsidDel="7CD68DB7">
          <w:rPr>
            <w:rFonts w:eastAsia="Arial" w:cs="Poppins"/>
            <w:b/>
            <w:bCs/>
            <w:color w:val="FF0000"/>
          </w:rPr>
          <w:delText>P</w:delText>
        </w:r>
      </w:del>
      <w:r w:rsidR="7CD68DB7" w:rsidRPr="45AB7B79">
        <w:rPr>
          <w:rFonts w:eastAsia="Arial" w:cs="Poppins"/>
          <w:b/>
          <w:bCs/>
          <w:color w:val="FF0000"/>
        </w:rPr>
        <w:t xml:space="preserve"> i</w:t>
      </w:r>
      <w:r w:rsidR="7CD68DB7" w:rsidRPr="45AB7B79">
        <w:rPr>
          <w:rFonts w:eastAsia="Arial" w:cs="Poppins"/>
        </w:rPr>
        <w:t xml:space="preserve">s the proposal for GB in accordance with Article 6(4) of Regulation (EU) 2019/943. </w:t>
      </w:r>
    </w:p>
    <w:p w14:paraId="11DFF283" w14:textId="06BCE5AB" w:rsidR="00616C2D" w:rsidRPr="004365EB" w:rsidRDefault="00616C2D" w:rsidP="1BB9BD05">
      <w:pPr>
        <w:pStyle w:val="BodyText"/>
        <w:jc w:val="both"/>
        <w:rPr>
          <w:rFonts w:eastAsia="Arial" w:cs="Poppins"/>
        </w:rPr>
      </w:pPr>
    </w:p>
    <w:p w14:paraId="58218EBF" w14:textId="5F41D67C" w:rsidR="00616C2D" w:rsidRDefault="7CD68DB7" w:rsidP="1BB9BD05">
      <w:pPr>
        <w:pStyle w:val="BodyText"/>
        <w:jc w:val="both"/>
        <w:rPr>
          <w:rFonts w:eastAsia="Arial" w:cs="Poppins"/>
        </w:rPr>
      </w:pPr>
      <w:r w:rsidRPr="45AB7B79">
        <w:rPr>
          <w:rFonts w:eastAsia="Arial" w:cs="Poppins"/>
          <w:b/>
          <w:bCs/>
        </w:rPr>
        <w:t xml:space="preserve">1.2 </w:t>
      </w:r>
      <w:r w:rsidRPr="45AB7B79">
        <w:rPr>
          <w:rFonts w:eastAsia="Arial" w:cs="Poppins"/>
        </w:rPr>
        <w:t>T</w:t>
      </w:r>
      <w:r w:rsidRPr="45AB7B79">
        <w:rPr>
          <w:rFonts w:eastAsia="Arial" w:cs="Poppins"/>
          <w:b/>
          <w:bCs/>
          <w:color w:val="FF0000"/>
        </w:rPr>
        <w:t>he P</w:t>
      </w:r>
      <w:ins w:id="29" w:author="Ejemen Ojobo (NESO)" w:date="2025-02-27T08:11:00Z">
        <w:r w:rsidR="2F1AB731" w:rsidRPr="45AB7B79">
          <w:rPr>
            <w:rFonts w:eastAsia="Arial" w:cs="Poppins"/>
            <w:b/>
            <w:bCs/>
            <w:color w:val="FF0000"/>
          </w:rPr>
          <w:t>M</w:t>
        </w:r>
      </w:ins>
      <w:del w:id="30" w:author="Ejemen Ojobo (NESO)" w:date="2025-02-27T08:11:00Z">
        <w:r w:rsidR="00616C2D" w:rsidRPr="45AB7B79" w:rsidDel="7CD68DB7">
          <w:rPr>
            <w:rFonts w:eastAsia="Arial" w:cs="Poppins"/>
            <w:b/>
            <w:bCs/>
            <w:color w:val="FF0000"/>
          </w:rPr>
          <w:delText>P</w:delText>
        </w:r>
      </w:del>
      <w:r w:rsidRPr="45AB7B79">
        <w:rPr>
          <w:rFonts w:eastAsia="Arial" w:cs="Poppins"/>
        </w:rPr>
        <w:t xml:space="preserve"> defines the methodology to determine the pricing mechanism of Balancing Energy resulting from Frequency Restoration Reserves with manual activation (hereafter referred to as “</w:t>
      </w:r>
      <w:proofErr w:type="spellStart"/>
      <w:r w:rsidRPr="45AB7B79">
        <w:rPr>
          <w:rFonts w:eastAsia="Arial" w:cs="Poppins"/>
        </w:rPr>
        <w:t>mFRR</w:t>
      </w:r>
      <w:proofErr w:type="spellEnd"/>
      <w:r w:rsidRPr="45AB7B79">
        <w:rPr>
          <w:rFonts w:eastAsia="Arial" w:cs="Poppins"/>
        </w:rPr>
        <w:t>”), Replacement Reserves (hereafter referred to as “RR”) and Frequency Containment Reserves (FCR), also known as Specific Balancing products. Capacity payments (i.e., Balancing Capacity) are out of scope of this P</w:t>
      </w:r>
      <w:r w:rsidR="009C7A5D">
        <w:rPr>
          <w:rFonts w:eastAsia="Arial" w:cs="Poppins"/>
        </w:rPr>
        <w:t>M</w:t>
      </w:r>
      <w:r w:rsidRPr="45AB7B79">
        <w:rPr>
          <w:rFonts w:eastAsia="Arial" w:cs="Poppins"/>
        </w:rPr>
        <w:t xml:space="preserve">.  </w:t>
      </w:r>
    </w:p>
    <w:p w14:paraId="38A7E428" w14:textId="77777777" w:rsidR="002B1CC9" w:rsidRDefault="002B1CC9" w:rsidP="1BB9BD05">
      <w:pPr>
        <w:pStyle w:val="BodyText"/>
        <w:jc w:val="both"/>
        <w:rPr>
          <w:rFonts w:eastAsia="Arial" w:cs="Poppins"/>
        </w:rPr>
      </w:pPr>
    </w:p>
    <w:p w14:paraId="4782E8B0" w14:textId="77777777" w:rsidR="002B1CC9" w:rsidRDefault="002B1CC9" w:rsidP="1BB9BD05">
      <w:pPr>
        <w:pStyle w:val="BodyText"/>
        <w:jc w:val="both"/>
        <w:rPr>
          <w:rFonts w:eastAsia="Arial" w:cs="Poppins"/>
        </w:rPr>
      </w:pPr>
    </w:p>
    <w:p w14:paraId="2DD6A221" w14:textId="77777777" w:rsidR="002B1CC9" w:rsidRDefault="002B1CC9" w:rsidP="1BB9BD05">
      <w:pPr>
        <w:pStyle w:val="BodyText"/>
        <w:jc w:val="both"/>
        <w:rPr>
          <w:rFonts w:eastAsia="Arial" w:cs="Poppins"/>
        </w:rPr>
      </w:pPr>
    </w:p>
    <w:p w14:paraId="65A26AA9" w14:textId="77777777" w:rsidR="002B1CC9" w:rsidRDefault="002B1CC9" w:rsidP="1BB9BD05">
      <w:pPr>
        <w:pStyle w:val="BodyText"/>
        <w:jc w:val="both"/>
        <w:rPr>
          <w:rFonts w:eastAsia="Arial" w:cs="Poppins"/>
        </w:rPr>
      </w:pPr>
    </w:p>
    <w:p w14:paraId="700CE413" w14:textId="77777777" w:rsidR="002B1CC9" w:rsidRDefault="002B1CC9" w:rsidP="1BB9BD05">
      <w:pPr>
        <w:pStyle w:val="BodyText"/>
        <w:jc w:val="both"/>
        <w:rPr>
          <w:rFonts w:eastAsia="Arial" w:cs="Poppins"/>
        </w:rPr>
      </w:pPr>
    </w:p>
    <w:p w14:paraId="6303276C" w14:textId="77777777" w:rsidR="002B1CC9" w:rsidRDefault="002B1CC9" w:rsidP="1BB9BD05">
      <w:pPr>
        <w:pStyle w:val="BodyText"/>
        <w:jc w:val="both"/>
        <w:rPr>
          <w:rFonts w:eastAsia="Arial" w:cs="Poppins"/>
        </w:rPr>
      </w:pPr>
    </w:p>
    <w:p w14:paraId="6E8FAA90" w14:textId="77777777" w:rsidR="002B1CC9" w:rsidRPr="004365EB" w:rsidRDefault="002B1CC9" w:rsidP="1BB9BD05">
      <w:pPr>
        <w:pStyle w:val="BodyText"/>
        <w:jc w:val="both"/>
        <w:rPr>
          <w:rFonts w:eastAsia="Arial" w:cs="Poppins"/>
        </w:rPr>
      </w:pPr>
    </w:p>
    <w:p w14:paraId="31AC18BB" w14:textId="1A858A8A" w:rsidR="00616C2D" w:rsidRPr="004365EB" w:rsidRDefault="00616C2D" w:rsidP="00ED771C">
      <w:pPr>
        <w:pStyle w:val="BodyText"/>
        <w:jc w:val="both"/>
        <w:rPr>
          <w:rFonts w:cs="Poppins"/>
        </w:rPr>
      </w:pPr>
    </w:p>
    <w:p w14:paraId="7FCDF348" w14:textId="33D196EC" w:rsidR="002D313A" w:rsidRDefault="00616C2D" w:rsidP="00ED771C">
      <w:pPr>
        <w:pStyle w:val="Heading2"/>
        <w:jc w:val="both"/>
        <w:rPr>
          <w:rFonts w:cs="Poppins"/>
        </w:rPr>
      </w:pPr>
      <w:r>
        <w:rPr>
          <w:rFonts w:cs="Poppins"/>
        </w:rPr>
        <w:t>Definitions and Criteria</w:t>
      </w:r>
    </w:p>
    <w:p w14:paraId="536D31C9" w14:textId="645A8A0C" w:rsidR="15398312" w:rsidRDefault="04618107" w:rsidP="1BB9BD05">
      <w:pPr>
        <w:jc w:val="both"/>
        <w:rPr>
          <w:del w:id="31" w:author="Ejemen Ojobo (NESO)" w:date="2025-03-13T09:53:00Z" w16du:dateUtc="2025-03-13T09:53:32Z"/>
        </w:rPr>
      </w:pPr>
      <w:r w:rsidRPr="1BB9BD05">
        <w:rPr>
          <w:b/>
          <w:bCs/>
          <w:sz w:val="20"/>
          <w:szCs w:val="20"/>
        </w:rPr>
        <w:t xml:space="preserve">2.1 </w:t>
      </w:r>
      <w:r w:rsidRPr="1BB9BD05">
        <w:rPr>
          <w:sz w:val="20"/>
          <w:szCs w:val="20"/>
        </w:rPr>
        <w:t xml:space="preserve">All definitions for </w:t>
      </w:r>
      <w:proofErr w:type="spellStart"/>
      <w:r w:rsidRPr="1BB9BD05">
        <w:rPr>
          <w:sz w:val="20"/>
          <w:szCs w:val="20"/>
        </w:rPr>
        <w:t>mFRR</w:t>
      </w:r>
      <w:proofErr w:type="spellEnd"/>
      <w:r w:rsidRPr="1BB9BD05">
        <w:rPr>
          <w:sz w:val="20"/>
          <w:szCs w:val="20"/>
        </w:rPr>
        <w:t>, RR and FCR can be found in Commission Regulation (EU) 2017/1485</w:t>
      </w:r>
      <w:r w:rsidR="15398312" w:rsidRPr="1BB9BD05">
        <w:rPr>
          <w:rStyle w:val="FootnoteReference"/>
          <w:sz w:val="20"/>
          <w:szCs w:val="20"/>
        </w:rPr>
        <w:footnoteReference w:id="3"/>
      </w:r>
      <w:r w:rsidRPr="1BB9BD05">
        <w:rPr>
          <w:sz w:val="20"/>
          <w:szCs w:val="20"/>
        </w:rPr>
        <w:t xml:space="preserve">. </w:t>
      </w:r>
    </w:p>
    <w:p w14:paraId="654CFEC2" w14:textId="403A0D40" w:rsidR="1BB9BD05" w:rsidRDefault="1BB9BD05" w:rsidP="1BB9BD05">
      <w:pPr>
        <w:jc w:val="both"/>
        <w:rPr>
          <w:sz w:val="20"/>
          <w:szCs w:val="20"/>
        </w:rPr>
      </w:pPr>
    </w:p>
    <w:p w14:paraId="60598A12" w14:textId="641FFFAE" w:rsidR="15398312" w:rsidRDefault="04618107" w:rsidP="1BB9BD05">
      <w:pPr>
        <w:jc w:val="both"/>
        <w:rPr>
          <w:ins w:id="32" w:author="Ejemen Ojobo (NESO)" w:date="2025-03-13T09:53:00Z" w16du:dateUtc="2025-03-13T09:53:59Z"/>
          <w:sz w:val="20"/>
          <w:szCs w:val="20"/>
        </w:rPr>
      </w:pPr>
      <w:r w:rsidRPr="3CBD8077">
        <w:rPr>
          <w:b/>
          <w:bCs/>
          <w:sz w:val="20"/>
          <w:szCs w:val="20"/>
        </w:rPr>
        <w:t>2.2</w:t>
      </w:r>
      <w:r w:rsidRPr="3CBD8077">
        <w:rPr>
          <w:sz w:val="20"/>
          <w:szCs w:val="20"/>
        </w:rPr>
        <w:t xml:space="preserve"> Definitions for Balancing Energy, Balancing Capacity, Standard Balancing products and Specific Balancing products can be found in Regulation (EU) 2019/943. For clarity, definitions for Alternative Payment Mechanism and Marginal Pricing (Pay as Cleared) are set out in the table below.  </w:t>
      </w:r>
    </w:p>
    <w:p w14:paraId="306A932C" w14:textId="2DCF828E" w:rsidR="3CBD8077" w:rsidRDefault="3CBD8077" w:rsidP="3CBD8077">
      <w:pPr>
        <w:jc w:val="both"/>
        <w:rPr>
          <w:sz w:val="20"/>
          <w:szCs w:val="20"/>
        </w:rPr>
      </w:pPr>
    </w:p>
    <w:tbl>
      <w:tblPr>
        <w:tblStyle w:val="TableGrid0"/>
        <w:tblW w:w="10477" w:type="dxa"/>
        <w:tblInd w:w="7" w:type="dxa"/>
        <w:tblCellMar>
          <w:top w:w="53" w:type="dxa"/>
          <w:left w:w="106" w:type="dxa"/>
          <w:right w:w="115" w:type="dxa"/>
        </w:tblCellMar>
        <w:tblLook w:val="04A0" w:firstRow="1" w:lastRow="0" w:firstColumn="1" w:lastColumn="0" w:noHBand="0" w:noVBand="1"/>
      </w:tblPr>
      <w:tblGrid>
        <w:gridCol w:w="5238"/>
        <w:gridCol w:w="5239"/>
      </w:tblGrid>
      <w:tr w:rsidR="00616C2D" w:rsidRPr="009A5768" w14:paraId="7D5C8737" w14:textId="77777777" w:rsidTr="00A103C6">
        <w:trPr>
          <w:trHeight w:val="301"/>
        </w:trPr>
        <w:tc>
          <w:tcPr>
            <w:tcW w:w="5238" w:type="dxa"/>
            <w:tcBorders>
              <w:top w:val="single" w:sz="4" w:space="0" w:color="000000"/>
              <w:left w:val="single" w:sz="4" w:space="0" w:color="000000"/>
              <w:bottom w:val="single" w:sz="4" w:space="0" w:color="000000"/>
              <w:right w:val="single" w:sz="4" w:space="0" w:color="000000"/>
            </w:tcBorders>
            <w:shd w:val="clear" w:color="auto" w:fill="650B4E" w:themeFill="accent1" w:themeFillTint="E6"/>
          </w:tcPr>
          <w:p w14:paraId="5B99E216" w14:textId="77777777" w:rsidR="00616C2D" w:rsidRPr="009A5768" w:rsidRDefault="00616C2D" w:rsidP="00ED771C">
            <w:pPr>
              <w:spacing w:after="0"/>
              <w:jc w:val="both"/>
              <w:rPr>
                <w:sz w:val="20"/>
                <w:szCs w:val="20"/>
              </w:rPr>
            </w:pPr>
            <w:r w:rsidRPr="009A5768">
              <w:rPr>
                <w:sz w:val="20"/>
                <w:szCs w:val="20"/>
              </w:rPr>
              <w:t xml:space="preserve">Term </w:t>
            </w:r>
          </w:p>
        </w:tc>
        <w:tc>
          <w:tcPr>
            <w:tcW w:w="5239" w:type="dxa"/>
            <w:tcBorders>
              <w:top w:val="single" w:sz="4" w:space="0" w:color="000000"/>
              <w:left w:val="single" w:sz="4" w:space="0" w:color="000000"/>
              <w:bottom w:val="single" w:sz="4" w:space="0" w:color="000000"/>
              <w:right w:val="single" w:sz="4" w:space="0" w:color="000000"/>
            </w:tcBorders>
            <w:shd w:val="clear" w:color="auto" w:fill="650B4E" w:themeFill="accent1" w:themeFillTint="E6"/>
          </w:tcPr>
          <w:p w14:paraId="39834E38" w14:textId="77777777" w:rsidR="00616C2D" w:rsidRPr="009A5768" w:rsidRDefault="00616C2D" w:rsidP="00ED771C">
            <w:pPr>
              <w:spacing w:after="0"/>
              <w:ind w:left="2"/>
              <w:jc w:val="both"/>
              <w:rPr>
                <w:sz w:val="20"/>
                <w:szCs w:val="20"/>
              </w:rPr>
            </w:pPr>
            <w:r w:rsidRPr="009A5768">
              <w:rPr>
                <w:sz w:val="20"/>
                <w:szCs w:val="20"/>
              </w:rPr>
              <w:t xml:space="preserve">Definition </w:t>
            </w:r>
          </w:p>
        </w:tc>
      </w:tr>
      <w:tr w:rsidR="00616C2D" w:rsidRPr="009A5768" w14:paraId="38EE8550" w14:textId="77777777" w:rsidTr="00F60DA9">
        <w:trPr>
          <w:trHeight w:val="596"/>
        </w:trPr>
        <w:tc>
          <w:tcPr>
            <w:tcW w:w="5238" w:type="dxa"/>
            <w:tcBorders>
              <w:top w:val="single" w:sz="4" w:space="0" w:color="000000"/>
              <w:left w:val="single" w:sz="4" w:space="0" w:color="000000"/>
              <w:bottom w:val="single" w:sz="4" w:space="0" w:color="000000"/>
              <w:right w:val="single" w:sz="4" w:space="0" w:color="000000"/>
            </w:tcBorders>
          </w:tcPr>
          <w:p w14:paraId="61BC571E" w14:textId="77777777" w:rsidR="00616C2D" w:rsidRPr="009A5768" w:rsidRDefault="00616C2D" w:rsidP="00ED771C">
            <w:pPr>
              <w:spacing w:after="0"/>
              <w:jc w:val="both"/>
              <w:rPr>
                <w:sz w:val="20"/>
                <w:szCs w:val="20"/>
              </w:rPr>
            </w:pPr>
            <w:r w:rsidRPr="009A5768">
              <w:rPr>
                <w:sz w:val="20"/>
                <w:szCs w:val="20"/>
              </w:rPr>
              <w:t xml:space="preserve">Marginal Pricing (Pay as Cleared) </w:t>
            </w:r>
          </w:p>
        </w:tc>
        <w:tc>
          <w:tcPr>
            <w:tcW w:w="5239" w:type="dxa"/>
            <w:tcBorders>
              <w:top w:val="single" w:sz="4" w:space="0" w:color="000000"/>
              <w:left w:val="single" w:sz="4" w:space="0" w:color="000000"/>
              <w:bottom w:val="single" w:sz="4" w:space="0" w:color="000000"/>
              <w:right w:val="single" w:sz="4" w:space="0" w:color="000000"/>
            </w:tcBorders>
          </w:tcPr>
          <w:p w14:paraId="116709C5" w14:textId="77777777" w:rsidR="00616C2D" w:rsidRPr="009A5768" w:rsidRDefault="00616C2D" w:rsidP="00ED771C">
            <w:pPr>
              <w:spacing w:after="0"/>
              <w:ind w:left="2"/>
              <w:jc w:val="both"/>
              <w:rPr>
                <w:sz w:val="20"/>
                <w:szCs w:val="20"/>
              </w:rPr>
            </w:pPr>
            <w:r w:rsidRPr="009A5768">
              <w:rPr>
                <w:sz w:val="20"/>
                <w:szCs w:val="20"/>
              </w:rPr>
              <w:t xml:space="preserve">Auction whereby a uniform price is given for all transactions. </w:t>
            </w:r>
          </w:p>
        </w:tc>
      </w:tr>
      <w:tr w:rsidR="00616C2D" w:rsidRPr="009A5768" w14:paraId="61913D78" w14:textId="77777777" w:rsidTr="00F60DA9">
        <w:trPr>
          <w:trHeight w:val="889"/>
        </w:trPr>
        <w:tc>
          <w:tcPr>
            <w:tcW w:w="5238" w:type="dxa"/>
            <w:tcBorders>
              <w:top w:val="single" w:sz="4" w:space="0" w:color="000000"/>
              <w:left w:val="single" w:sz="4" w:space="0" w:color="000000"/>
              <w:bottom w:val="single" w:sz="4" w:space="0" w:color="000000"/>
              <w:right w:val="single" w:sz="4" w:space="0" w:color="000000"/>
            </w:tcBorders>
          </w:tcPr>
          <w:p w14:paraId="317D1120" w14:textId="77777777" w:rsidR="00616C2D" w:rsidRPr="009A5768" w:rsidRDefault="00616C2D" w:rsidP="00ED771C">
            <w:pPr>
              <w:spacing w:after="0"/>
              <w:jc w:val="both"/>
              <w:rPr>
                <w:sz w:val="20"/>
                <w:szCs w:val="20"/>
              </w:rPr>
            </w:pPr>
            <w:r w:rsidRPr="009A5768">
              <w:rPr>
                <w:sz w:val="20"/>
                <w:szCs w:val="20"/>
              </w:rPr>
              <w:t xml:space="preserve">Alternative Payment Mechanism  </w:t>
            </w:r>
          </w:p>
        </w:tc>
        <w:tc>
          <w:tcPr>
            <w:tcW w:w="5239" w:type="dxa"/>
            <w:tcBorders>
              <w:top w:val="single" w:sz="4" w:space="0" w:color="000000"/>
              <w:left w:val="single" w:sz="4" w:space="0" w:color="000000"/>
              <w:bottom w:val="single" w:sz="4" w:space="0" w:color="000000"/>
              <w:right w:val="single" w:sz="4" w:space="0" w:color="000000"/>
            </w:tcBorders>
          </w:tcPr>
          <w:p w14:paraId="2606C1E8" w14:textId="77777777" w:rsidR="00616C2D" w:rsidRPr="009A5768" w:rsidRDefault="00616C2D" w:rsidP="00ED771C">
            <w:pPr>
              <w:spacing w:after="0"/>
              <w:ind w:left="2"/>
              <w:jc w:val="both"/>
              <w:rPr>
                <w:sz w:val="20"/>
                <w:szCs w:val="20"/>
              </w:rPr>
            </w:pPr>
            <w:r w:rsidRPr="009A5768">
              <w:rPr>
                <w:sz w:val="20"/>
                <w:szCs w:val="20"/>
              </w:rPr>
              <w:t xml:space="preserve">Any payment mechanism which is different to </w:t>
            </w:r>
          </w:p>
          <w:p w14:paraId="6C49AD7B" w14:textId="77777777" w:rsidR="00616C2D" w:rsidRPr="009A5768" w:rsidRDefault="00616C2D" w:rsidP="00ED771C">
            <w:pPr>
              <w:spacing w:after="0"/>
              <w:ind w:left="2"/>
              <w:jc w:val="both"/>
              <w:rPr>
                <w:sz w:val="20"/>
                <w:szCs w:val="20"/>
              </w:rPr>
            </w:pPr>
            <w:r w:rsidRPr="009A5768">
              <w:rPr>
                <w:sz w:val="20"/>
                <w:szCs w:val="20"/>
              </w:rPr>
              <w:t xml:space="preserve">Marginal Pricing. For example, but not limited to, Pay as Bid or Market Indexing </w:t>
            </w:r>
          </w:p>
        </w:tc>
      </w:tr>
    </w:tbl>
    <w:p w14:paraId="06ECFDA6" w14:textId="0873CCCD" w:rsidR="00D561A7" w:rsidRPr="009A5768" w:rsidRDefault="00D561A7" w:rsidP="1BB9BD05">
      <w:pPr>
        <w:jc w:val="both"/>
        <w:rPr>
          <w:rStyle w:val="HighlightAccent4"/>
          <w:rFonts w:cs="Poppins"/>
          <w:sz w:val="20"/>
          <w:szCs w:val="20"/>
        </w:rPr>
      </w:pPr>
    </w:p>
    <w:p w14:paraId="10392F42" w14:textId="4A7D704F" w:rsidR="00ED771C" w:rsidRDefault="00616C2D" w:rsidP="1BB9BD05">
      <w:pPr>
        <w:ind w:right="224"/>
        <w:jc w:val="both"/>
        <w:rPr>
          <w:rFonts w:eastAsia="Arial"/>
          <w:b/>
          <w:bCs/>
          <w:color w:val="000000" w:themeColor="text1"/>
          <w:sz w:val="20"/>
          <w:szCs w:val="20"/>
        </w:rPr>
      </w:pPr>
      <w:r w:rsidRPr="1BB9BD05">
        <w:rPr>
          <w:b/>
          <w:bCs/>
          <w:sz w:val="20"/>
          <w:szCs w:val="20"/>
        </w:rPr>
        <w:t xml:space="preserve">2.3 </w:t>
      </w:r>
      <w:r w:rsidR="483E53A0" w:rsidRPr="1BB9BD05">
        <w:rPr>
          <w:rFonts w:eastAsia="Arial"/>
          <w:color w:val="000000" w:themeColor="text1"/>
          <w:sz w:val="20"/>
          <w:szCs w:val="20"/>
        </w:rPr>
        <w:t>Marginal Pricing (Pay as Cleared) will be the payment mechanism used for all in scope products if the product meets the following criteria, subject to the conditions outlined in General Principles (Section 3).</w:t>
      </w:r>
    </w:p>
    <w:p w14:paraId="3770DE72" w14:textId="02582C4A" w:rsidR="1BB9BD05" w:rsidRDefault="1BB9BD05" w:rsidP="1BB9BD05">
      <w:pPr>
        <w:ind w:right="224"/>
        <w:jc w:val="both"/>
        <w:rPr>
          <w:rFonts w:eastAsia="Arial"/>
          <w:color w:val="000000" w:themeColor="text1"/>
          <w:sz w:val="20"/>
          <w:szCs w:val="20"/>
        </w:rPr>
      </w:pPr>
    </w:p>
    <w:tbl>
      <w:tblPr>
        <w:tblStyle w:val="TableGrid0"/>
        <w:tblW w:w="10477" w:type="dxa"/>
        <w:tblInd w:w="7" w:type="dxa"/>
        <w:tblCellMar>
          <w:top w:w="49" w:type="dxa"/>
          <w:left w:w="106" w:type="dxa"/>
          <w:right w:w="54" w:type="dxa"/>
        </w:tblCellMar>
        <w:tblLook w:val="04A0" w:firstRow="1" w:lastRow="0" w:firstColumn="1" w:lastColumn="0" w:noHBand="0" w:noVBand="1"/>
      </w:tblPr>
      <w:tblGrid>
        <w:gridCol w:w="2252"/>
        <w:gridCol w:w="3547"/>
        <w:gridCol w:w="4678"/>
      </w:tblGrid>
      <w:tr w:rsidR="00616C2D" w:rsidRPr="00ED771C" w14:paraId="516E4FEC" w14:textId="77777777" w:rsidTr="30BDC873">
        <w:trPr>
          <w:trHeight w:val="301"/>
        </w:trPr>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2470130B" w14:textId="77777777" w:rsidR="00616C2D" w:rsidRPr="00ED771C" w:rsidRDefault="00616C2D" w:rsidP="00ED771C">
            <w:pPr>
              <w:spacing w:after="0"/>
              <w:jc w:val="both"/>
              <w:rPr>
                <w:sz w:val="20"/>
                <w:szCs w:val="20"/>
              </w:rPr>
            </w:pPr>
            <w:r w:rsidRPr="00ED771C">
              <w:rPr>
                <w:sz w:val="20"/>
                <w:szCs w:val="20"/>
              </w:rPr>
              <w:t xml:space="preserve">Criteria </w:t>
            </w:r>
          </w:p>
        </w:tc>
        <w:tc>
          <w:tcPr>
            <w:tcW w:w="35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7A9759CB" w14:textId="77777777" w:rsidR="00616C2D" w:rsidRPr="00ED771C" w:rsidRDefault="00616C2D" w:rsidP="00ED771C">
            <w:pPr>
              <w:spacing w:after="0"/>
              <w:ind w:left="2"/>
              <w:jc w:val="both"/>
              <w:rPr>
                <w:sz w:val="20"/>
                <w:szCs w:val="20"/>
              </w:rPr>
            </w:pPr>
            <w:r w:rsidRPr="00ED771C">
              <w:rPr>
                <w:sz w:val="20"/>
                <w:szCs w:val="20"/>
              </w:rPr>
              <w:t xml:space="preserve">Definition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1B5CC7EB" w14:textId="77777777" w:rsidR="00616C2D" w:rsidRPr="00ED771C" w:rsidRDefault="00616C2D" w:rsidP="00ED771C">
            <w:pPr>
              <w:spacing w:after="0"/>
              <w:ind w:left="3"/>
              <w:jc w:val="both"/>
              <w:rPr>
                <w:sz w:val="20"/>
                <w:szCs w:val="20"/>
              </w:rPr>
            </w:pPr>
            <w:r w:rsidRPr="00ED771C">
              <w:rPr>
                <w:sz w:val="20"/>
                <w:szCs w:val="20"/>
              </w:rPr>
              <w:t xml:space="preserve">Measures  </w:t>
            </w:r>
          </w:p>
        </w:tc>
      </w:tr>
      <w:tr w:rsidR="00616C2D" w:rsidRPr="00ED771C" w14:paraId="1ECE3A86" w14:textId="77777777" w:rsidTr="002B1CC9">
        <w:trPr>
          <w:trHeight w:val="1642"/>
        </w:trPr>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CEA80" w14:textId="77777777" w:rsidR="00616C2D" w:rsidRPr="00ED771C" w:rsidRDefault="00616C2D" w:rsidP="00ED771C">
            <w:pPr>
              <w:spacing w:after="0"/>
              <w:ind w:right="54"/>
              <w:jc w:val="both"/>
              <w:rPr>
                <w:sz w:val="20"/>
                <w:szCs w:val="20"/>
              </w:rPr>
            </w:pPr>
            <w:r w:rsidRPr="00ED771C">
              <w:rPr>
                <w:sz w:val="20"/>
                <w:szCs w:val="20"/>
              </w:rPr>
              <w:t>a)</w:t>
            </w:r>
            <w:r w:rsidRPr="00ED771C">
              <w:rPr>
                <w:rFonts w:ascii="Arial" w:eastAsia="Arial" w:hAnsi="Arial" w:cs="Arial"/>
                <w:sz w:val="20"/>
                <w:szCs w:val="20"/>
              </w:rPr>
              <w:t xml:space="preserve"> </w:t>
            </w:r>
            <w:r w:rsidRPr="00ED771C">
              <w:rPr>
                <w:sz w:val="20"/>
                <w:szCs w:val="20"/>
              </w:rPr>
              <w:t xml:space="preserve">Homogeneity </w:t>
            </w:r>
          </w:p>
        </w:tc>
        <w:tc>
          <w:tcPr>
            <w:tcW w:w="35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CFB33" w14:textId="77777777" w:rsidR="00616C2D" w:rsidRPr="00ED771C" w:rsidRDefault="00616C2D" w:rsidP="00ED771C">
            <w:pPr>
              <w:spacing w:after="0"/>
              <w:ind w:left="2"/>
              <w:jc w:val="both"/>
              <w:rPr>
                <w:sz w:val="20"/>
                <w:szCs w:val="20"/>
              </w:rPr>
            </w:pPr>
            <w:r w:rsidRPr="00ED771C">
              <w:rPr>
                <w:sz w:val="20"/>
                <w:szCs w:val="20"/>
              </w:rPr>
              <w:t xml:space="preserve">The product cannot be distinguished from the same product offered by different providers by the consumer (TSO).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DD768" w14:textId="77777777" w:rsidR="00616C2D" w:rsidRPr="00ED771C" w:rsidRDefault="00616C2D" w:rsidP="00ED771C">
            <w:pPr>
              <w:spacing w:after="0" w:line="240" w:lineRule="auto"/>
              <w:ind w:left="3"/>
              <w:jc w:val="both"/>
              <w:rPr>
                <w:sz w:val="20"/>
                <w:szCs w:val="20"/>
              </w:rPr>
            </w:pPr>
            <w:r w:rsidRPr="00ED771C">
              <w:rPr>
                <w:sz w:val="20"/>
                <w:szCs w:val="20"/>
              </w:rPr>
              <w:t xml:space="preserve">The range of offerings from providers may be determined by: </w:t>
            </w:r>
          </w:p>
          <w:p w14:paraId="753D5844" w14:textId="77777777" w:rsidR="00616C2D" w:rsidRPr="00ED771C" w:rsidRDefault="00616C2D" w:rsidP="00ED771C">
            <w:pPr>
              <w:spacing w:after="13"/>
              <w:ind w:left="3"/>
              <w:jc w:val="both"/>
              <w:rPr>
                <w:sz w:val="20"/>
                <w:szCs w:val="20"/>
              </w:rPr>
            </w:pPr>
            <w:r w:rsidRPr="00ED771C">
              <w:rPr>
                <w:sz w:val="20"/>
                <w:szCs w:val="20"/>
              </w:rPr>
              <w:t xml:space="preserve"> </w:t>
            </w:r>
          </w:p>
          <w:p w14:paraId="4D701E57" w14:textId="77777777" w:rsidR="00616C2D" w:rsidRPr="00ED771C" w:rsidRDefault="00616C2D" w:rsidP="00ED771C">
            <w:pPr>
              <w:spacing w:after="0" w:line="240" w:lineRule="auto"/>
              <w:ind w:left="1083" w:hanging="720"/>
              <w:jc w:val="both"/>
              <w:rPr>
                <w:sz w:val="20"/>
                <w:szCs w:val="20"/>
              </w:rPr>
            </w:pPr>
            <w:proofErr w:type="spellStart"/>
            <w:r w:rsidRPr="00ED771C">
              <w:rPr>
                <w:sz w:val="20"/>
                <w:szCs w:val="20"/>
              </w:rPr>
              <w:t>i</w:t>
            </w:r>
            <w:proofErr w:type="spellEnd"/>
            <w:r w:rsidRPr="00ED771C">
              <w:rPr>
                <w:sz w:val="20"/>
                <w:szCs w:val="20"/>
              </w:rPr>
              <w:t>)</w:t>
            </w:r>
            <w:r w:rsidRPr="00ED771C">
              <w:rPr>
                <w:rFonts w:ascii="Arial" w:eastAsia="Arial" w:hAnsi="Arial" w:cs="Arial"/>
                <w:sz w:val="20"/>
                <w:szCs w:val="20"/>
              </w:rPr>
              <w:t xml:space="preserve"> </w:t>
            </w:r>
            <w:r w:rsidRPr="00ED771C">
              <w:rPr>
                <w:rFonts w:ascii="Arial" w:eastAsia="Arial" w:hAnsi="Arial" w:cs="Arial"/>
                <w:sz w:val="20"/>
                <w:szCs w:val="20"/>
              </w:rPr>
              <w:tab/>
            </w:r>
            <w:r w:rsidRPr="00ED771C">
              <w:rPr>
                <w:sz w:val="20"/>
                <w:szCs w:val="20"/>
              </w:rPr>
              <w:t xml:space="preserve">Degree of allowable variation of parameters (including but not limited to): </w:t>
            </w:r>
          </w:p>
          <w:p w14:paraId="6148D056" w14:textId="6DBC399D" w:rsidR="00616C2D" w:rsidRPr="002B1CC9" w:rsidRDefault="00616C2D" w:rsidP="002B1CC9">
            <w:pPr>
              <w:pStyle w:val="ListParagraph"/>
              <w:spacing w:after="8"/>
              <w:ind w:left="723"/>
              <w:jc w:val="both"/>
              <w:rPr>
                <w:sz w:val="20"/>
                <w:szCs w:val="20"/>
              </w:rPr>
            </w:pPr>
          </w:p>
          <w:p w14:paraId="416D6030" w14:textId="0D80DE50" w:rsidR="00616C2D" w:rsidRPr="00ED771C" w:rsidRDefault="00616C2D" w:rsidP="002B1CC9">
            <w:pPr>
              <w:numPr>
                <w:ilvl w:val="0"/>
                <w:numId w:val="142"/>
              </w:numPr>
              <w:spacing w:after="13"/>
              <w:ind w:hanging="360"/>
              <w:jc w:val="both"/>
              <w:rPr>
                <w:sz w:val="20"/>
                <w:szCs w:val="20"/>
              </w:rPr>
            </w:pPr>
            <w:r w:rsidRPr="1BB9BD05">
              <w:rPr>
                <w:sz w:val="20"/>
                <w:szCs w:val="20"/>
              </w:rPr>
              <w:t>Location</w:t>
            </w:r>
            <w:r w:rsidR="43A056D0" w:rsidRPr="1BB9BD05">
              <w:rPr>
                <w:sz w:val="20"/>
                <w:szCs w:val="20"/>
              </w:rPr>
              <w:t>.</w:t>
            </w:r>
          </w:p>
          <w:p w14:paraId="1C0FEF53" w14:textId="43D744CC" w:rsidR="00616C2D" w:rsidRPr="00ED771C" w:rsidRDefault="00616C2D" w:rsidP="002B1CC9">
            <w:pPr>
              <w:numPr>
                <w:ilvl w:val="0"/>
                <w:numId w:val="142"/>
              </w:numPr>
              <w:spacing w:after="12"/>
              <w:ind w:hanging="360"/>
              <w:jc w:val="both"/>
              <w:rPr>
                <w:sz w:val="20"/>
                <w:szCs w:val="20"/>
              </w:rPr>
            </w:pPr>
            <w:r w:rsidRPr="30BDC873">
              <w:rPr>
                <w:sz w:val="20"/>
                <w:szCs w:val="20"/>
              </w:rPr>
              <w:t xml:space="preserve">Speed of </w:t>
            </w:r>
            <w:r w:rsidR="1DE54834" w:rsidRPr="30BDC873">
              <w:rPr>
                <w:sz w:val="20"/>
                <w:szCs w:val="20"/>
              </w:rPr>
              <w:t>Delivery.</w:t>
            </w:r>
          </w:p>
          <w:p w14:paraId="2A5D0D7C" w14:textId="66CC8C6B" w:rsidR="00616C2D" w:rsidRPr="00ED771C" w:rsidRDefault="00616C2D" w:rsidP="002B1CC9">
            <w:pPr>
              <w:numPr>
                <w:ilvl w:val="0"/>
                <w:numId w:val="142"/>
              </w:numPr>
              <w:spacing w:after="12"/>
              <w:ind w:hanging="360"/>
              <w:jc w:val="both"/>
              <w:rPr>
                <w:sz w:val="20"/>
                <w:szCs w:val="20"/>
              </w:rPr>
            </w:pPr>
            <w:r w:rsidRPr="1BB9BD05">
              <w:rPr>
                <w:sz w:val="20"/>
                <w:szCs w:val="20"/>
              </w:rPr>
              <w:t>Duration of Service</w:t>
            </w:r>
            <w:r w:rsidR="34256BEB" w:rsidRPr="1BB9BD05">
              <w:rPr>
                <w:sz w:val="20"/>
                <w:szCs w:val="20"/>
              </w:rPr>
              <w:t>.</w:t>
            </w:r>
          </w:p>
          <w:p w14:paraId="4EDB08B7" w14:textId="14D5B42A" w:rsidR="00616C2D" w:rsidRPr="00ED771C" w:rsidRDefault="00616C2D" w:rsidP="002B1CC9">
            <w:pPr>
              <w:numPr>
                <w:ilvl w:val="0"/>
                <w:numId w:val="142"/>
              </w:numPr>
              <w:spacing w:after="0"/>
              <w:ind w:hanging="360"/>
              <w:jc w:val="both"/>
              <w:rPr>
                <w:sz w:val="20"/>
                <w:szCs w:val="20"/>
              </w:rPr>
            </w:pPr>
            <w:r w:rsidRPr="1BB9BD05">
              <w:rPr>
                <w:sz w:val="20"/>
                <w:szCs w:val="20"/>
              </w:rPr>
              <w:t>Recovery Periods</w:t>
            </w:r>
            <w:r w:rsidR="15785E1D" w:rsidRPr="1BB9BD05">
              <w:rPr>
                <w:sz w:val="20"/>
                <w:szCs w:val="20"/>
              </w:rPr>
              <w:t>.</w:t>
            </w:r>
          </w:p>
          <w:p w14:paraId="43EA36F0" w14:textId="77777777" w:rsidR="00616C2D" w:rsidRPr="00ED771C" w:rsidRDefault="00616C2D" w:rsidP="00ED771C">
            <w:pPr>
              <w:spacing w:after="13"/>
              <w:ind w:left="3"/>
              <w:jc w:val="both"/>
              <w:rPr>
                <w:sz w:val="20"/>
                <w:szCs w:val="20"/>
              </w:rPr>
            </w:pPr>
            <w:r w:rsidRPr="00ED771C">
              <w:rPr>
                <w:sz w:val="20"/>
                <w:szCs w:val="20"/>
              </w:rPr>
              <w:t xml:space="preserve"> </w:t>
            </w:r>
          </w:p>
          <w:p w14:paraId="0B4A6298" w14:textId="77777777" w:rsidR="00616C2D" w:rsidRPr="00ED771C" w:rsidRDefault="00616C2D" w:rsidP="00ED771C">
            <w:pPr>
              <w:tabs>
                <w:tab w:val="center" w:pos="454"/>
                <w:tab w:val="center" w:pos="2500"/>
              </w:tabs>
              <w:spacing w:after="0"/>
              <w:jc w:val="both"/>
              <w:rPr>
                <w:sz w:val="20"/>
                <w:szCs w:val="20"/>
              </w:rPr>
            </w:pPr>
            <w:r w:rsidRPr="00ED771C">
              <w:rPr>
                <w:sz w:val="20"/>
                <w:szCs w:val="20"/>
              </w:rPr>
              <w:tab/>
              <w:t>ii)</w:t>
            </w:r>
            <w:r w:rsidRPr="00ED771C">
              <w:rPr>
                <w:rFonts w:ascii="Arial" w:eastAsia="Arial" w:hAnsi="Arial" w:cs="Arial"/>
                <w:sz w:val="20"/>
                <w:szCs w:val="20"/>
              </w:rPr>
              <w:t xml:space="preserve"> </w:t>
            </w:r>
            <w:r w:rsidRPr="00ED771C">
              <w:rPr>
                <w:rFonts w:ascii="Arial" w:eastAsia="Arial" w:hAnsi="Arial" w:cs="Arial"/>
                <w:sz w:val="20"/>
                <w:szCs w:val="20"/>
              </w:rPr>
              <w:tab/>
            </w:r>
            <w:r w:rsidRPr="00ED771C">
              <w:rPr>
                <w:sz w:val="20"/>
                <w:szCs w:val="20"/>
              </w:rPr>
              <w:t xml:space="preserve">Range of Prices submitted by </w:t>
            </w:r>
          </w:p>
          <w:p w14:paraId="40FEF8B0" w14:textId="77777777" w:rsidR="00616C2D" w:rsidRDefault="00616C2D" w:rsidP="1BB9BD05">
            <w:pPr>
              <w:spacing w:after="0"/>
              <w:ind w:left="720"/>
              <w:jc w:val="both"/>
              <w:rPr>
                <w:sz w:val="20"/>
                <w:szCs w:val="20"/>
              </w:rPr>
            </w:pPr>
            <w:r w:rsidRPr="1BB9BD05">
              <w:rPr>
                <w:sz w:val="20"/>
                <w:szCs w:val="20"/>
              </w:rPr>
              <w:t>different technology types</w:t>
            </w:r>
            <w:r w:rsidR="0C8141A4" w:rsidRPr="1BB9BD05">
              <w:rPr>
                <w:sz w:val="20"/>
                <w:szCs w:val="20"/>
              </w:rPr>
              <w:t>.</w:t>
            </w:r>
          </w:p>
          <w:p w14:paraId="1560310A" w14:textId="77777777" w:rsidR="002B1CC9" w:rsidRDefault="002B1CC9" w:rsidP="1BB9BD05">
            <w:pPr>
              <w:spacing w:after="0"/>
              <w:ind w:left="720"/>
              <w:jc w:val="both"/>
              <w:rPr>
                <w:sz w:val="20"/>
                <w:szCs w:val="20"/>
              </w:rPr>
            </w:pPr>
          </w:p>
          <w:p w14:paraId="52B1FD70" w14:textId="77777777" w:rsidR="002B1CC9" w:rsidRDefault="002B1CC9" w:rsidP="002B1CC9">
            <w:pPr>
              <w:spacing w:after="0"/>
              <w:jc w:val="both"/>
              <w:rPr>
                <w:sz w:val="20"/>
                <w:szCs w:val="20"/>
              </w:rPr>
            </w:pPr>
          </w:p>
          <w:p w14:paraId="3FB506AF" w14:textId="6A57B8C8" w:rsidR="002B1CC9" w:rsidRPr="00ED771C" w:rsidRDefault="002B1CC9" w:rsidP="002B1CC9">
            <w:pPr>
              <w:spacing w:after="0"/>
              <w:jc w:val="both"/>
              <w:rPr>
                <w:sz w:val="20"/>
                <w:szCs w:val="20"/>
              </w:rPr>
            </w:pPr>
          </w:p>
        </w:tc>
      </w:tr>
      <w:tr w:rsidR="00616C2D" w:rsidRPr="00ED771C" w14:paraId="5CDCF681" w14:textId="77777777" w:rsidTr="30BDC873">
        <w:trPr>
          <w:trHeight w:val="2941"/>
        </w:trPr>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7DD13" w14:textId="77777777" w:rsidR="00616C2D" w:rsidRPr="00ED771C" w:rsidRDefault="00616C2D" w:rsidP="00ED771C">
            <w:pPr>
              <w:spacing w:after="0"/>
              <w:ind w:left="360"/>
              <w:jc w:val="both"/>
              <w:rPr>
                <w:sz w:val="20"/>
                <w:szCs w:val="20"/>
              </w:rPr>
            </w:pPr>
            <w:r w:rsidRPr="00ED771C">
              <w:rPr>
                <w:sz w:val="20"/>
                <w:szCs w:val="20"/>
              </w:rPr>
              <w:lastRenderedPageBreak/>
              <w:t>b)</w:t>
            </w:r>
            <w:r w:rsidRPr="00ED771C">
              <w:rPr>
                <w:rFonts w:ascii="Arial" w:eastAsia="Arial" w:hAnsi="Arial" w:cs="Arial"/>
                <w:sz w:val="20"/>
                <w:szCs w:val="20"/>
              </w:rPr>
              <w:t xml:space="preserve"> </w:t>
            </w:r>
            <w:r w:rsidRPr="00ED771C">
              <w:rPr>
                <w:sz w:val="20"/>
                <w:szCs w:val="20"/>
              </w:rPr>
              <w:t xml:space="preserve">Full </w:t>
            </w:r>
          </w:p>
          <w:p w14:paraId="0AD91D2A" w14:textId="77777777" w:rsidR="00616C2D" w:rsidRPr="00ED771C" w:rsidRDefault="00616C2D" w:rsidP="00ED771C">
            <w:pPr>
              <w:spacing w:after="0"/>
              <w:ind w:left="720"/>
              <w:jc w:val="both"/>
              <w:rPr>
                <w:sz w:val="20"/>
                <w:szCs w:val="20"/>
              </w:rPr>
            </w:pPr>
            <w:r w:rsidRPr="00ED771C">
              <w:rPr>
                <w:sz w:val="20"/>
                <w:szCs w:val="20"/>
              </w:rPr>
              <w:t xml:space="preserve">Information </w:t>
            </w:r>
          </w:p>
        </w:tc>
        <w:tc>
          <w:tcPr>
            <w:tcW w:w="35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08004" w14:textId="77777777" w:rsidR="00616C2D" w:rsidRPr="00ED771C" w:rsidRDefault="00616C2D" w:rsidP="00ED771C">
            <w:pPr>
              <w:spacing w:after="0"/>
              <w:ind w:left="2"/>
              <w:jc w:val="both"/>
              <w:rPr>
                <w:sz w:val="20"/>
                <w:szCs w:val="20"/>
              </w:rPr>
            </w:pPr>
            <w:r w:rsidRPr="00ED771C">
              <w:rPr>
                <w:sz w:val="20"/>
                <w:szCs w:val="20"/>
              </w:rPr>
              <w:t xml:space="preserve">As much information as possible for the market in which the product is available is correct, transparent and available to all parties.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BF64A" w14:textId="0E9370D4" w:rsidR="00616C2D" w:rsidRPr="00ED771C" w:rsidRDefault="00616C2D" w:rsidP="00ED771C">
            <w:pPr>
              <w:spacing w:after="0" w:line="240" w:lineRule="auto"/>
              <w:ind w:left="3"/>
              <w:jc w:val="both"/>
              <w:rPr>
                <w:sz w:val="20"/>
                <w:szCs w:val="20"/>
              </w:rPr>
            </w:pPr>
            <w:r w:rsidRPr="1BB9BD05">
              <w:rPr>
                <w:sz w:val="20"/>
                <w:szCs w:val="20"/>
              </w:rPr>
              <w:t xml:space="preserve">Types of information available to market prior to price being set.  </w:t>
            </w:r>
          </w:p>
          <w:p w14:paraId="35A450BF" w14:textId="77777777" w:rsidR="00616C2D" w:rsidRPr="00ED771C" w:rsidRDefault="00616C2D" w:rsidP="00ED771C">
            <w:pPr>
              <w:spacing w:after="0"/>
              <w:ind w:left="3"/>
              <w:jc w:val="both"/>
              <w:rPr>
                <w:sz w:val="20"/>
                <w:szCs w:val="20"/>
              </w:rPr>
            </w:pPr>
            <w:r w:rsidRPr="00ED771C">
              <w:rPr>
                <w:sz w:val="20"/>
                <w:szCs w:val="20"/>
              </w:rPr>
              <w:t xml:space="preserve"> </w:t>
            </w:r>
          </w:p>
          <w:p w14:paraId="7BBA7D62" w14:textId="77777777" w:rsidR="00616C2D" w:rsidRPr="00ED771C" w:rsidRDefault="00616C2D" w:rsidP="00ED771C">
            <w:pPr>
              <w:spacing w:after="35" w:line="240" w:lineRule="auto"/>
              <w:ind w:left="3"/>
              <w:jc w:val="both"/>
              <w:rPr>
                <w:sz w:val="20"/>
                <w:szCs w:val="20"/>
              </w:rPr>
            </w:pPr>
            <w:r w:rsidRPr="00ED771C">
              <w:rPr>
                <w:sz w:val="20"/>
                <w:szCs w:val="20"/>
              </w:rPr>
              <w:t xml:space="preserve">This should include as a minimum (but not limited to): </w:t>
            </w:r>
          </w:p>
          <w:p w14:paraId="3C691C2D" w14:textId="77777777" w:rsidR="00616C2D" w:rsidRPr="002B1CC9" w:rsidRDefault="00616C2D" w:rsidP="002B1CC9">
            <w:pPr>
              <w:pStyle w:val="ListParagraph"/>
              <w:numPr>
                <w:ilvl w:val="0"/>
                <w:numId w:val="143"/>
              </w:numPr>
              <w:spacing w:after="10"/>
              <w:jc w:val="both"/>
              <w:rPr>
                <w:sz w:val="20"/>
                <w:szCs w:val="20"/>
              </w:rPr>
            </w:pPr>
            <w:r w:rsidRPr="002B1CC9">
              <w:rPr>
                <w:sz w:val="20"/>
                <w:szCs w:val="20"/>
              </w:rPr>
              <w:t xml:space="preserve">volumetric information </w:t>
            </w:r>
          </w:p>
          <w:p w14:paraId="276AC2B1" w14:textId="77777777" w:rsidR="00616C2D" w:rsidRPr="002B1CC9" w:rsidRDefault="00616C2D" w:rsidP="002B1CC9">
            <w:pPr>
              <w:pStyle w:val="ListParagraph"/>
              <w:numPr>
                <w:ilvl w:val="0"/>
                <w:numId w:val="143"/>
              </w:numPr>
              <w:spacing w:after="13"/>
              <w:jc w:val="both"/>
              <w:rPr>
                <w:sz w:val="20"/>
                <w:szCs w:val="20"/>
              </w:rPr>
            </w:pPr>
            <w:r w:rsidRPr="002B1CC9">
              <w:rPr>
                <w:sz w:val="20"/>
                <w:szCs w:val="20"/>
              </w:rPr>
              <w:t xml:space="preserve">timescales </w:t>
            </w:r>
          </w:p>
          <w:p w14:paraId="45BBB9B2" w14:textId="77777777" w:rsidR="00616C2D" w:rsidRPr="002B1CC9" w:rsidRDefault="00616C2D" w:rsidP="002B1CC9">
            <w:pPr>
              <w:pStyle w:val="ListParagraph"/>
              <w:numPr>
                <w:ilvl w:val="0"/>
                <w:numId w:val="143"/>
              </w:numPr>
              <w:spacing w:after="8"/>
              <w:jc w:val="both"/>
              <w:rPr>
                <w:sz w:val="20"/>
                <w:szCs w:val="20"/>
              </w:rPr>
            </w:pPr>
            <w:r w:rsidRPr="002B1CC9">
              <w:rPr>
                <w:sz w:val="20"/>
                <w:szCs w:val="20"/>
              </w:rPr>
              <w:t xml:space="preserve">operational impacts </w:t>
            </w:r>
          </w:p>
          <w:p w14:paraId="4DCFC0BF" w14:textId="77777777" w:rsidR="00616C2D" w:rsidRPr="002B1CC9" w:rsidRDefault="00616C2D" w:rsidP="002B1CC9">
            <w:pPr>
              <w:pStyle w:val="ListParagraph"/>
              <w:numPr>
                <w:ilvl w:val="0"/>
                <w:numId w:val="143"/>
              </w:numPr>
              <w:spacing w:after="0"/>
              <w:jc w:val="both"/>
              <w:rPr>
                <w:sz w:val="20"/>
                <w:szCs w:val="20"/>
              </w:rPr>
            </w:pPr>
            <w:r w:rsidRPr="002B1CC9">
              <w:rPr>
                <w:sz w:val="20"/>
                <w:szCs w:val="20"/>
              </w:rPr>
              <w:t xml:space="preserve">prices </w:t>
            </w:r>
          </w:p>
          <w:p w14:paraId="36224C7C" w14:textId="6E19CD0D" w:rsidR="00616C2D" w:rsidRPr="00ED771C" w:rsidRDefault="00616C2D" w:rsidP="00ED771C">
            <w:pPr>
              <w:spacing w:after="0"/>
              <w:ind w:left="3"/>
              <w:jc w:val="both"/>
              <w:rPr>
                <w:sz w:val="20"/>
                <w:szCs w:val="20"/>
              </w:rPr>
            </w:pPr>
            <w:r w:rsidRPr="00ED771C">
              <w:rPr>
                <w:sz w:val="20"/>
                <w:szCs w:val="20"/>
              </w:rPr>
              <w:t xml:space="preserve"> </w:t>
            </w:r>
            <w:r w:rsidR="00ED771C" w:rsidRPr="00ED771C">
              <w:rPr>
                <w:sz w:val="20"/>
                <w:szCs w:val="20"/>
              </w:rPr>
              <w:t>The information should be available in a suitable timescale.</w:t>
            </w:r>
          </w:p>
        </w:tc>
      </w:tr>
      <w:tr w:rsidR="00ED771C" w:rsidRPr="00ED771C" w14:paraId="057E3F24" w14:textId="77777777" w:rsidTr="30BDC873">
        <w:trPr>
          <w:trHeight w:val="2941"/>
        </w:trPr>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1CC3C" w14:textId="41F0189E" w:rsidR="00ED771C" w:rsidRPr="00ED771C" w:rsidRDefault="00ED771C" w:rsidP="00ED771C">
            <w:pPr>
              <w:spacing w:after="0"/>
              <w:ind w:left="360"/>
              <w:jc w:val="both"/>
              <w:rPr>
                <w:sz w:val="20"/>
                <w:szCs w:val="20"/>
              </w:rPr>
            </w:pPr>
            <w:r w:rsidRPr="00ED771C">
              <w:rPr>
                <w:sz w:val="20"/>
                <w:szCs w:val="20"/>
              </w:rPr>
              <w:t>c)</w:t>
            </w:r>
            <w:r w:rsidRPr="00ED771C">
              <w:rPr>
                <w:rFonts w:ascii="Arial" w:eastAsia="Arial" w:hAnsi="Arial" w:cs="Arial"/>
                <w:sz w:val="20"/>
                <w:szCs w:val="20"/>
              </w:rPr>
              <w:t xml:space="preserve"> </w:t>
            </w:r>
            <w:r w:rsidRPr="00ED771C">
              <w:rPr>
                <w:sz w:val="20"/>
                <w:szCs w:val="20"/>
              </w:rPr>
              <w:t>Competition</w:t>
            </w:r>
          </w:p>
        </w:tc>
        <w:tc>
          <w:tcPr>
            <w:tcW w:w="35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4F62F" w14:textId="3E8870D3" w:rsidR="00ED771C" w:rsidRPr="00ED771C" w:rsidRDefault="00ED771C" w:rsidP="00ED771C">
            <w:pPr>
              <w:spacing w:after="0"/>
              <w:ind w:left="2"/>
              <w:jc w:val="both"/>
              <w:rPr>
                <w:sz w:val="20"/>
                <w:szCs w:val="20"/>
              </w:rPr>
            </w:pPr>
            <w:r w:rsidRPr="00ED771C">
              <w:rPr>
                <w:sz w:val="20"/>
                <w:szCs w:val="20"/>
              </w:rPr>
              <w:t>The market in which the product is in has competition and is not distorted by a single or dominant market participant.</w:t>
            </w:r>
            <w:r w:rsidRPr="00ED771C">
              <w:rPr>
                <w:rFonts w:ascii="Arial" w:eastAsia="Arial" w:hAnsi="Arial" w:cs="Arial"/>
                <w:sz w:val="20"/>
                <w:szCs w:val="20"/>
              </w:rPr>
              <w:t xml:space="preserve"> </w:t>
            </w:r>
            <w:r w:rsidRPr="00ED771C">
              <w:rPr>
                <w:sz w:val="20"/>
                <w:szCs w:val="20"/>
              </w:rPr>
              <w:t xml:space="preserve">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AAC66" w14:textId="77777777" w:rsidR="00ED771C" w:rsidRPr="00ED771C" w:rsidRDefault="00ED771C" w:rsidP="00ED771C">
            <w:pPr>
              <w:spacing w:after="31"/>
              <w:jc w:val="both"/>
              <w:rPr>
                <w:sz w:val="20"/>
                <w:szCs w:val="20"/>
              </w:rPr>
            </w:pPr>
            <w:r w:rsidRPr="00ED771C">
              <w:rPr>
                <w:sz w:val="20"/>
                <w:szCs w:val="20"/>
              </w:rPr>
              <w:t>Herfindahl-Hirschman Index</w:t>
            </w:r>
            <w:r w:rsidRPr="00ED771C">
              <w:rPr>
                <w:sz w:val="20"/>
                <w:szCs w:val="20"/>
                <w:vertAlign w:val="superscript"/>
              </w:rPr>
              <w:footnoteReference w:id="4"/>
            </w:r>
            <w:r w:rsidRPr="00ED771C">
              <w:rPr>
                <w:sz w:val="20"/>
                <w:szCs w:val="20"/>
              </w:rPr>
              <w:t xml:space="preserve"> </w:t>
            </w:r>
          </w:p>
          <w:p w14:paraId="5F04863E" w14:textId="77777777" w:rsidR="00ED771C" w:rsidRPr="00ED771C" w:rsidRDefault="00ED771C" w:rsidP="00ED771C">
            <w:pPr>
              <w:spacing w:after="0" w:line="241" w:lineRule="auto"/>
              <w:ind w:left="1080" w:hanging="720"/>
              <w:jc w:val="both"/>
              <w:rPr>
                <w:sz w:val="20"/>
                <w:szCs w:val="20"/>
              </w:rPr>
            </w:pPr>
            <w:proofErr w:type="spellStart"/>
            <w:r w:rsidRPr="00ED771C">
              <w:rPr>
                <w:sz w:val="20"/>
                <w:szCs w:val="20"/>
              </w:rPr>
              <w:t>i</w:t>
            </w:r>
            <w:proofErr w:type="spellEnd"/>
            <w:r w:rsidRPr="00ED771C">
              <w:rPr>
                <w:sz w:val="20"/>
                <w:szCs w:val="20"/>
              </w:rPr>
              <w:t>)</w:t>
            </w:r>
            <w:r w:rsidRPr="00ED771C">
              <w:rPr>
                <w:rFonts w:ascii="Arial" w:eastAsia="Arial" w:hAnsi="Arial" w:cs="Arial"/>
                <w:sz w:val="20"/>
                <w:szCs w:val="20"/>
              </w:rPr>
              <w:t xml:space="preserve"> </w:t>
            </w:r>
            <w:r w:rsidRPr="00ED771C">
              <w:rPr>
                <w:rFonts w:ascii="Arial" w:eastAsia="Arial" w:hAnsi="Arial" w:cs="Arial"/>
                <w:sz w:val="20"/>
                <w:szCs w:val="20"/>
              </w:rPr>
              <w:tab/>
            </w:r>
            <w:r w:rsidRPr="00ED771C">
              <w:rPr>
                <w:sz w:val="20"/>
                <w:szCs w:val="20"/>
              </w:rPr>
              <w:t xml:space="preserve">Percentage of time that one unit/company (select where applicable) sets a marginal price based on modelling and </w:t>
            </w:r>
          </w:p>
          <w:p w14:paraId="7715417D" w14:textId="4B9ED369" w:rsidR="00ED771C" w:rsidRPr="00ED771C" w:rsidRDefault="00ED771C" w:rsidP="00ED771C">
            <w:pPr>
              <w:spacing w:after="0" w:line="240" w:lineRule="auto"/>
              <w:ind w:left="3"/>
              <w:jc w:val="both"/>
              <w:rPr>
                <w:sz w:val="20"/>
                <w:szCs w:val="20"/>
              </w:rPr>
            </w:pPr>
            <w:r w:rsidRPr="00ED771C">
              <w:rPr>
                <w:sz w:val="20"/>
                <w:szCs w:val="20"/>
              </w:rPr>
              <w:t>projections ii)</w:t>
            </w:r>
            <w:r w:rsidRPr="00ED771C">
              <w:rPr>
                <w:rFonts w:ascii="Arial" w:eastAsia="Arial" w:hAnsi="Arial" w:cs="Arial"/>
                <w:sz w:val="20"/>
                <w:szCs w:val="20"/>
              </w:rPr>
              <w:t xml:space="preserve"> </w:t>
            </w:r>
            <w:r w:rsidRPr="00ED771C">
              <w:rPr>
                <w:rFonts w:ascii="Arial" w:eastAsia="Arial" w:hAnsi="Arial" w:cs="Arial"/>
                <w:sz w:val="20"/>
                <w:szCs w:val="20"/>
              </w:rPr>
              <w:tab/>
            </w:r>
            <w:r w:rsidRPr="00ED771C">
              <w:rPr>
                <w:sz w:val="20"/>
                <w:szCs w:val="20"/>
              </w:rPr>
              <w:t xml:space="preserve">If the market scores above 1500 as per the index, it will be deemed as competitive.   </w:t>
            </w:r>
          </w:p>
        </w:tc>
      </w:tr>
    </w:tbl>
    <w:p w14:paraId="53F82DD8" w14:textId="46CE23A2" w:rsidR="00616C2D" w:rsidRPr="00ED771C" w:rsidRDefault="00616C2D" w:rsidP="00ED771C">
      <w:pPr>
        <w:spacing w:after="0" w:line="267" w:lineRule="auto"/>
        <w:jc w:val="both"/>
        <w:rPr>
          <w:sz w:val="20"/>
          <w:szCs w:val="20"/>
        </w:rPr>
      </w:pPr>
    </w:p>
    <w:p w14:paraId="7D632D04" w14:textId="23DD3D1D" w:rsidR="0E9B18E6" w:rsidRDefault="0E9B18E6" w:rsidP="1BB9BD05">
      <w:pPr>
        <w:jc w:val="both"/>
        <w:rPr>
          <w:rFonts w:eastAsia="Arial"/>
          <w:color w:val="000000" w:themeColor="text1"/>
        </w:rPr>
      </w:pPr>
      <w:r w:rsidRPr="45AB7B79">
        <w:rPr>
          <w:b/>
          <w:bCs/>
          <w:sz w:val="20"/>
          <w:szCs w:val="20"/>
        </w:rPr>
        <w:t>2.4</w:t>
      </w:r>
      <w:r w:rsidRPr="45AB7B79">
        <w:rPr>
          <w:sz w:val="20"/>
          <w:szCs w:val="20"/>
        </w:rPr>
        <w:t xml:space="preserve"> </w:t>
      </w:r>
      <w:r w:rsidR="43FC4D67" w:rsidRPr="45AB7B79">
        <w:rPr>
          <w:rFonts w:eastAsia="Arial"/>
          <w:color w:val="000000" w:themeColor="text1"/>
          <w:sz w:val="20"/>
          <w:szCs w:val="20"/>
        </w:rPr>
        <w:t xml:space="preserve">The TSO shall complete an assessment form (included in Annex A of this document) against the three criteria outlined in paragraph 2.3 upon development of a product. This assessment will determine whether the market criteria are present for Marginal Pricing to be more efficient or an Alternative Payment Mechanism (e.g., Pay as Bid, Market Indexing) would be more efficient. If all 3 criteria outlined in paragraph 2.3 are met, </w:t>
      </w:r>
      <w:proofErr w:type="spellStart"/>
      <w:ins w:id="33" w:author="Ejemen Ojobo (NESO)" w:date="2025-02-27T08:12:00Z">
        <w:r w:rsidR="2EF87B69" w:rsidRPr="45AB7B79">
          <w:rPr>
            <w:rFonts w:eastAsia="Arial"/>
            <w:color w:val="000000" w:themeColor="text1"/>
            <w:sz w:val="20"/>
            <w:szCs w:val="20"/>
          </w:rPr>
          <w:t>NESO</w:t>
        </w:r>
      </w:ins>
      <w:del w:id="34" w:author="Ejemen Ojobo (NESO)" w:date="2025-02-27T08:12:00Z">
        <w:r w:rsidRPr="45AB7B79" w:rsidDel="43FC4D67">
          <w:rPr>
            <w:rFonts w:eastAsia="Arial"/>
            <w:color w:val="000000" w:themeColor="text1"/>
            <w:sz w:val="20"/>
            <w:szCs w:val="20"/>
          </w:rPr>
          <w:delText>the</w:delText>
        </w:r>
        <w:r w:rsidRPr="45AB7B79" w:rsidDel="43FC4D67">
          <w:rPr>
            <w:rFonts w:eastAsia="Arial"/>
            <w:b/>
            <w:bCs/>
            <w:color w:val="C00000"/>
            <w:sz w:val="20"/>
            <w:szCs w:val="20"/>
          </w:rPr>
          <w:delText xml:space="preserve"> ESO</w:delText>
        </w:r>
        <w:r w:rsidRPr="45AB7B79" w:rsidDel="43FC4D67">
          <w:rPr>
            <w:rFonts w:eastAsia="Arial"/>
            <w:b/>
            <w:bCs/>
            <w:color w:val="000000" w:themeColor="text1"/>
            <w:sz w:val="20"/>
            <w:szCs w:val="20"/>
          </w:rPr>
          <w:delText xml:space="preserve"> </w:delText>
        </w:r>
      </w:del>
      <w:r w:rsidR="43FC4D67" w:rsidRPr="45AB7B79">
        <w:rPr>
          <w:rFonts w:eastAsia="Arial"/>
          <w:color w:val="000000" w:themeColor="text1"/>
          <w:sz w:val="20"/>
          <w:szCs w:val="20"/>
        </w:rPr>
        <w:t>will</w:t>
      </w:r>
      <w:proofErr w:type="spellEnd"/>
      <w:r w:rsidR="43FC4D67" w:rsidRPr="45AB7B79">
        <w:rPr>
          <w:rFonts w:eastAsia="Arial"/>
          <w:color w:val="000000" w:themeColor="text1"/>
          <w:sz w:val="20"/>
          <w:szCs w:val="20"/>
        </w:rPr>
        <w:t xml:space="preserve"> conduct a Cost Benefit Analysis (CBA) (including all implementation costs) to determine if implementing Marginal Pricing will result in a positive outcome for the market. If the CBA shows a positive outcome for consumers, then the product shall be settled on a Pay as Cleared basis. If these criteria are not met and/or the CBA shows a negative outcome, an Alternative Payment Mechanism may be utilised if it results in a more economically efficient outcome.</w:t>
      </w:r>
    </w:p>
    <w:p w14:paraId="245B1D54" w14:textId="42E15190" w:rsidR="1BB9BD05" w:rsidRDefault="1BB9BD05" w:rsidP="1BB9BD05">
      <w:pPr>
        <w:jc w:val="both"/>
        <w:rPr>
          <w:rFonts w:eastAsia="Arial"/>
          <w:color w:val="000000" w:themeColor="text1"/>
          <w:sz w:val="20"/>
          <w:szCs w:val="20"/>
        </w:rPr>
      </w:pPr>
    </w:p>
    <w:p w14:paraId="1490648D" w14:textId="107DAC6A" w:rsidR="000A730E" w:rsidRDefault="00ED771C" w:rsidP="1BB9BD05">
      <w:pPr>
        <w:jc w:val="both"/>
        <w:rPr>
          <w:rFonts w:eastAsia="Arial"/>
          <w:color w:val="000000" w:themeColor="text1"/>
          <w:sz w:val="20"/>
          <w:szCs w:val="20"/>
        </w:rPr>
      </w:pPr>
      <w:r w:rsidRPr="1BB9BD05">
        <w:rPr>
          <w:b/>
          <w:bCs/>
          <w:sz w:val="20"/>
          <w:szCs w:val="20"/>
        </w:rPr>
        <w:t>2.5</w:t>
      </w:r>
      <w:r w:rsidRPr="1BB9BD05">
        <w:rPr>
          <w:sz w:val="20"/>
          <w:szCs w:val="20"/>
        </w:rPr>
        <w:t xml:space="preserve"> </w:t>
      </w:r>
      <w:r w:rsidR="3E5D3F31" w:rsidRPr="1BB9BD05">
        <w:rPr>
          <w:rFonts w:eastAsia="Arial"/>
          <w:color w:val="000000" w:themeColor="text1"/>
          <w:sz w:val="20"/>
          <w:szCs w:val="20"/>
        </w:rPr>
        <w:t>If Marginal Pricing is not the outcome of the assessment, the TSO shall provide further details as outlined in Article 6(14) of Regulation (EU) 2019/943 covered within paragraph 3.</w:t>
      </w:r>
      <w:r w:rsidR="002B1CC9">
        <w:rPr>
          <w:rFonts w:eastAsia="Arial"/>
          <w:color w:val="000000" w:themeColor="text1"/>
          <w:sz w:val="20"/>
          <w:szCs w:val="20"/>
        </w:rPr>
        <w:t>4</w:t>
      </w:r>
      <w:r w:rsidR="3E5D3F31" w:rsidRPr="1BB9BD05">
        <w:rPr>
          <w:rFonts w:eastAsia="Arial"/>
          <w:color w:val="000000" w:themeColor="text1"/>
          <w:sz w:val="20"/>
          <w:szCs w:val="20"/>
        </w:rPr>
        <w:t xml:space="preserve"> of this document. This will enable Alternative Payment Mechanisms to be used subject to economic efficiency.</w:t>
      </w:r>
    </w:p>
    <w:p w14:paraId="431E0DEA" w14:textId="77777777" w:rsidR="002B1CC9" w:rsidRDefault="002B1CC9" w:rsidP="1BB9BD05">
      <w:pPr>
        <w:jc w:val="both"/>
        <w:rPr>
          <w:rFonts w:eastAsia="Arial"/>
          <w:color w:val="000000" w:themeColor="text1"/>
          <w:sz w:val="20"/>
          <w:szCs w:val="20"/>
        </w:rPr>
      </w:pPr>
    </w:p>
    <w:p w14:paraId="2E37A55C" w14:textId="77777777" w:rsidR="002B1CC9" w:rsidRDefault="002B1CC9" w:rsidP="1BB9BD05">
      <w:pPr>
        <w:jc w:val="both"/>
        <w:rPr>
          <w:rFonts w:eastAsia="Arial"/>
          <w:color w:val="000000" w:themeColor="text1"/>
          <w:sz w:val="20"/>
          <w:szCs w:val="20"/>
        </w:rPr>
      </w:pPr>
    </w:p>
    <w:p w14:paraId="5CFF937B" w14:textId="77777777" w:rsidR="002B1CC9" w:rsidRDefault="002B1CC9" w:rsidP="1BB9BD05">
      <w:pPr>
        <w:jc w:val="both"/>
        <w:rPr>
          <w:rFonts w:eastAsia="Arial"/>
          <w:color w:val="000000" w:themeColor="text1"/>
          <w:sz w:val="20"/>
          <w:szCs w:val="20"/>
        </w:rPr>
      </w:pPr>
    </w:p>
    <w:p w14:paraId="7FA3C834" w14:textId="77777777" w:rsidR="002B1CC9" w:rsidRPr="004365EB" w:rsidRDefault="002B1CC9" w:rsidP="1BB9BD05">
      <w:pPr>
        <w:jc w:val="both"/>
        <w:rPr>
          <w:rFonts w:eastAsia="Arial"/>
          <w:color w:val="000000" w:themeColor="text1"/>
          <w:sz w:val="20"/>
          <w:szCs w:val="20"/>
        </w:rPr>
      </w:pPr>
    </w:p>
    <w:p w14:paraId="37A3570D" w14:textId="4A1A8913" w:rsidR="006246D0" w:rsidRPr="00616C2D" w:rsidRDefault="006246D0" w:rsidP="006246D0">
      <w:pPr>
        <w:pStyle w:val="Heading2"/>
        <w:jc w:val="both"/>
        <w:rPr>
          <w:rFonts w:cs="Poppins"/>
        </w:rPr>
      </w:pPr>
      <w:r>
        <w:rPr>
          <w:rFonts w:cs="Poppins"/>
        </w:rPr>
        <w:t>General Principles</w:t>
      </w:r>
    </w:p>
    <w:p w14:paraId="46AADA85" w14:textId="46B39DFF" w:rsidR="006246D0" w:rsidRDefault="006246D0" w:rsidP="00ED771C">
      <w:pPr>
        <w:jc w:val="both"/>
        <w:rPr>
          <w:del w:id="35" w:author="Ejemen Ojobo (NESO)" w:date="2025-02-27T10:20:00Z" w16du:dateUtc="2025-02-27T10:20:42Z"/>
          <w:sz w:val="20"/>
          <w:szCs w:val="20"/>
        </w:rPr>
      </w:pPr>
      <w:del w:id="36" w:author="Ejemen Ojobo (NESO)" w:date="2025-02-27T10:20:00Z">
        <w:r w:rsidRPr="45AB7B79" w:rsidDel="006246D0">
          <w:rPr>
            <w:b/>
            <w:bCs/>
            <w:sz w:val="20"/>
            <w:szCs w:val="20"/>
          </w:rPr>
          <w:delText>3.1</w:delText>
        </w:r>
        <w:r w:rsidRPr="45AB7B79" w:rsidDel="006246D0">
          <w:rPr>
            <w:b/>
            <w:bCs/>
            <w:color w:val="FF0000"/>
            <w:sz w:val="20"/>
            <w:szCs w:val="20"/>
          </w:rPr>
          <w:delText xml:space="preserve"> </w:delText>
        </w:r>
        <w:r w:rsidRPr="45AB7B79" w:rsidDel="4DA7FE64">
          <w:rPr>
            <w:b/>
            <w:bCs/>
            <w:color w:val="FF0000"/>
            <w:sz w:val="20"/>
            <w:szCs w:val="20"/>
          </w:rPr>
          <w:delText xml:space="preserve">All legacy products active prior to the approval of this PP will remain on their current Alternative Payment Mechanism.  </w:delText>
        </w:r>
      </w:del>
    </w:p>
    <w:p w14:paraId="062BBD2E" w14:textId="35452826" w:rsidR="006246D0" w:rsidRDefault="006246D0" w:rsidP="00ED771C">
      <w:pPr>
        <w:jc w:val="both"/>
        <w:rPr>
          <w:sz w:val="20"/>
          <w:szCs w:val="20"/>
        </w:rPr>
      </w:pPr>
      <w:r w:rsidRPr="45AB7B79">
        <w:rPr>
          <w:b/>
          <w:bCs/>
          <w:sz w:val="20"/>
          <w:szCs w:val="20"/>
        </w:rPr>
        <w:t>3.</w:t>
      </w:r>
      <w:ins w:id="37" w:author="Ejemen Ojobo (NESO)" w:date="2025-02-27T10:20:00Z">
        <w:r w:rsidR="4305EC3E" w:rsidRPr="45AB7B79">
          <w:rPr>
            <w:b/>
            <w:bCs/>
            <w:sz w:val="20"/>
            <w:szCs w:val="20"/>
          </w:rPr>
          <w:t>1</w:t>
        </w:r>
      </w:ins>
      <w:del w:id="38" w:author="Ejemen Ojobo (NESO)" w:date="2025-02-27T10:20:00Z">
        <w:r w:rsidRPr="45AB7B79" w:rsidDel="006246D0">
          <w:rPr>
            <w:b/>
            <w:bCs/>
            <w:sz w:val="20"/>
            <w:szCs w:val="20"/>
          </w:rPr>
          <w:delText>2</w:delText>
        </w:r>
      </w:del>
      <w:r w:rsidRPr="45AB7B79">
        <w:rPr>
          <w:sz w:val="20"/>
          <w:szCs w:val="20"/>
        </w:rPr>
        <w:t xml:space="preserve"> </w:t>
      </w:r>
      <w:r w:rsidR="13FFADC4" w:rsidRPr="45AB7B79">
        <w:rPr>
          <w:sz w:val="20"/>
          <w:szCs w:val="20"/>
        </w:rPr>
        <w:t>The settlement of balancing energy for all new Specific Balancing products shall be based on Marginal Pricing if the criteria in paragraph 2.3 are met.</w:t>
      </w:r>
    </w:p>
    <w:p w14:paraId="16778F10" w14:textId="674099E8" w:rsidR="006246D0" w:rsidRDefault="006246D0" w:rsidP="1BB9BD05">
      <w:pPr>
        <w:jc w:val="both"/>
        <w:rPr>
          <w:sz w:val="20"/>
          <w:szCs w:val="20"/>
        </w:rPr>
      </w:pPr>
      <w:r w:rsidRPr="45AB7B79">
        <w:rPr>
          <w:b/>
          <w:bCs/>
          <w:sz w:val="20"/>
          <w:szCs w:val="20"/>
        </w:rPr>
        <w:t>3.</w:t>
      </w:r>
      <w:ins w:id="39" w:author="Ejemen Ojobo (NESO)" w:date="2025-02-27T10:20:00Z">
        <w:r w:rsidR="16F42891" w:rsidRPr="45AB7B79">
          <w:rPr>
            <w:b/>
            <w:bCs/>
            <w:sz w:val="20"/>
            <w:szCs w:val="20"/>
          </w:rPr>
          <w:t>2</w:t>
        </w:r>
      </w:ins>
      <w:del w:id="40" w:author="Ejemen Ojobo (NESO)" w:date="2025-02-27T10:20:00Z">
        <w:r w:rsidRPr="45AB7B79" w:rsidDel="006246D0">
          <w:rPr>
            <w:b/>
            <w:bCs/>
            <w:sz w:val="20"/>
            <w:szCs w:val="20"/>
          </w:rPr>
          <w:delText>3</w:delText>
        </w:r>
      </w:del>
      <w:r w:rsidRPr="45AB7B79">
        <w:rPr>
          <w:sz w:val="20"/>
          <w:szCs w:val="20"/>
        </w:rPr>
        <w:t xml:space="preserve"> </w:t>
      </w:r>
      <w:r w:rsidR="7254735A" w:rsidRPr="45AB7B79">
        <w:rPr>
          <w:sz w:val="20"/>
          <w:szCs w:val="20"/>
        </w:rPr>
        <w:t xml:space="preserve">The TSO may evaluate any new products to determine whether they are in scope of the outlined criteria. Alternative settlement methods may be used when the criteria in paragraph 2.3 cannot be met. </w:t>
      </w:r>
    </w:p>
    <w:p w14:paraId="52CC84D9" w14:textId="1B09E8F6" w:rsidR="006246D0" w:rsidRDefault="006246D0" w:rsidP="1BB9BD05">
      <w:pPr>
        <w:jc w:val="both"/>
        <w:rPr>
          <w:sz w:val="20"/>
          <w:szCs w:val="20"/>
        </w:rPr>
      </w:pPr>
      <w:r w:rsidRPr="45AB7B79">
        <w:rPr>
          <w:b/>
          <w:bCs/>
          <w:sz w:val="20"/>
          <w:szCs w:val="20"/>
        </w:rPr>
        <w:t>3</w:t>
      </w:r>
      <w:ins w:id="41" w:author="Ejemen Ojobo (NESO)" w:date="2025-02-27T10:20:00Z">
        <w:r w:rsidR="0597F50E" w:rsidRPr="45AB7B79">
          <w:rPr>
            <w:b/>
            <w:bCs/>
            <w:sz w:val="20"/>
            <w:szCs w:val="20"/>
          </w:rPr>
          <w:t>3</w:t>
        </w:r>
      </w:ins>
      <w:r w:rsidRPr="45AB7B79">
        <w:rPr>
          <w:b/>
          <w:bCs/>
          <w:sz w:val="20"/>
          <w:szCs w:val="20"/>
        </w:rPr>
        <w:t>.</w:t>
      </w:r>
      <w:del w:id="42" w:author="Ejemen Ojobo (NESO)" w:date="2025-02-27T10:20:00Z">
        <w:r w:rsidRPr="45AB7B79" w:rsidDel="006246D0">
          <w:rPr>
            <w:b/>
            <w:bCs/>
            <w:sz w:val="20"/>
            <w:szCs w:val="20"/>
          </w:rPr>
          <w:delText>4</w:delText>
        </w:r>
      </w:del>
      <w:r w:rsidRPr="45AB7B79">
        <w:rPr>
          <w:sz w:val="20"/>
          <w:szCs w:val="20"/>
        </w:rPr>
        <w:t xml:space="preserve"> </w:t>
      </w:r>
      <w:r w:rsidR="34FD77B3" w:rsidRPr="45AB7B79">
        <w:rPr>
          <w:sz w:val="20"/>
          <w:szCs w:val="20"/>
        </w:rPr>
        <w:t xml:space="preserve">If any new products meet one or more of the criteria (a) to (c), the </w:t>
      </w:r>
      <w:ins w:id="43" w:author="Ejemen Ojobo (NESO)" w:date="2025-02-27T08:13:00Z">
        <w:r w:rsidR="012A8B6B" w:rsidRPr="45AB7B79">
          <w:rPr>
            <w:sz w:val="20"/>
            <w:szCs w:val="20"/>
          </w:rPr>
          <w:t>NESO</w:t>
        </w:r>
      </w:ins>
      <w:del w:id="44" w:author="Ejemen Ojobo (NESO)" w:date="2025-02-27T08:13:00Z">
        <w:r w:rsidRPr="45AB7B79" w:rsidDel="34FD77B3">
          <w:rPr>
            <w:b/>
            <w:bCs/>
            <w:color w:val="C00000"/>
            <w:sz w:val="20"/>
            <w:szCs w:val="20"/>
          </w:rPr>
          <w:delText>ESO</w:delText>
        </w:r>
      </w:del>
      <w:r w:rsidR="34FD77B3" w:rsidRPr="45AB7B79">
        <w:rPr>
          <w:b/>
          <w:bCs/>
          <w:sz w:val="20"/>
          <w:szCs w:val="20"/>
        </w:rPr>
        <w:t xml:space="preserve"> </w:t>
      </w:r>
      <w:r w:rsidR="34FD77B3" w:rsidRPr="45AB7B79">
        <w:rPr>
          <w:sz w:val="20"/>
          <w:szCs w:val="20"/>
        </w:rPr>
        <w:t xml:space="preserve">will perform an assessment to determine whether use of an alternative pricing method is more economically efficient.  </w:t>
      </w:r>
    </w:p>
    <w:p w14:paraId="41569AA0" w14:textId="0E35BB3E" w:rsidR="006246D0" w:rsidRDefault="006246D0" w:rsidP="1BB9BD05">
      <w:pPr>
        <w:jc w:val="both"/>
        <w:rPr>
          <w:sz w:val="20"/>
          <w:szCs w:val="20"/>
        </w:rPr>
      </w:pPr>
      <w:r w:rsidRPr="45AB7B79">
        <w:rPr>
          <w:b/>
          <w:bCs/>
          <w:sz w:val="20"/>
          <w:szCs w:val="20"/>
        </w:rPr>
        <w:t>3.</w:t>
      </w:r>
      <w:ins w:id="45" w:author="Ejemen Ojobo (NESO)" w:date="2025-02-27T10:21:00Z">
        <w:r w:rsidR="50130944" w:rsidRPr="45AB7B79">
          <w:rPr>
            <w:b/>
            <w:bCs/>
            <w:sz w:val="20"/>
            <w:szCs w:val="20"/>
          </w:rPr>
          <w:t>4</w:t>
        </w:r>
      </w:ins>
      <w:del w:id="46" w:author="Ejemen Ojobo (NESO)" w:date="2025-02-27T10:20:00Z">
        <w:r w:rsidRPr="45AB7B79" w:rsidDel="006246D0">
          <w:rPr>
            <w:b/>
            <w:bCs/>
            <w:sz w:val="20"/>
            <w:szCs w:val="20"/>
          </w:rPr>
          <w:delText>5</w:delText>
        </w:r>
      </w:del>
      <w:r w:rsidRPr="45AB7B79">
        <w:rPr>
          <w:sz w:val="20"/>
          <w:szCs w:val="20"/>
        </w:rPr>
        <w:t xml:space="preserve"> </w:t>
      </w:r>
      <w:r w:rsidR="6FECB802" w:rsidRPr="45AB7B79">
        <w:rPr>
          <w:sz w:val="20"/>
          <w:szCs w:val="20"/>
        </w:rPr>
        <w:t xml:space="preserve">That assessment will include the elements outlined in Article 6(14) of Regulation (EU) 2019/943: </w:t>
      </w:r>
    </w:p>
    <w:p w14:paraId="4AD53E91" w14:textId="2F223DEA" w:rsidR="6FECB802" w:rsidRDefault="6FECB802" w:rsidP="1BB9BD05">
      <w:pPr>
        <w:pStyle w:val="ListParagraph"/>
        <w:numPr>
          <w:ilvl w:val="0"/>
          <w:numId w:val="137"/>
        </w:numPr>
        <w:jc w:val="both"/>
        <w:rPr>
          <w:sz w:val="20"/>
          <w:szCs w:val="20"/>
        </w:rPr>
      </w:pPr>
      <w:r w:rsidRPr="1BB9BD05">
        <w:rPr>
          <w:sz w:val="20"/>
          <w:szCs w:val="20"/>
        </w:rPr>
        <w:t xml:space="preserve">a description of measures proposed to minimise the use of the Specific Balancing product (as highlighted in the aforementioned regulation), subject to economic efficiency and; </w:t>
      </w:r>
    </w:p>
    <w:p w14:paraId="62D9A3F7" w14:textId="55DA543F" w:rsidR="1BB9BD05" w:rsidRDefault="1BB9BD05" w:rsidP="1BB9BD05">
      <w:pPr>
        <w:pStyle w:val="ListParagraph"/>
        <w:jc w:val="both"/>
        <w:rPr>
          <w:sz w:val="20"/>
          <w:szCs w:val="20"/>
        </w:rPr>
      </w:pPr>
    </w:p>
    <w:p w14:paraId="0182A3A9" w14:textId="452A175A" w:rsidR="6FECB802" w:rsidRDefault="6FECB802" w:rsidP="1BB9BD05">
      <w:pPr>
        <w:pStyle w:val="ListParagraph"/>
        <w:numPr>
          <w:ilvl w:val="0"/>
          <w:numId w:val="137"/>
        </w:numPr>
        <w:jc w:val="both"/>
        <w:rPr>
          <w:sz w:val="20"/>
          <w:szCs w:val="20"/>
        </w:rPr>
      </w:pPr>
      <w:r w:rsidRPr="1BB9BD05">
        <w:rPr>
          <w:sz w:val="20"/>
          <w:szCs w:val="20"/>
        </w:rPr>
        <w:t xml:space="preserve">an evaluation of whether the product will create significant inefficiencies or distortions in the balancing market either inside or outside the scheduling area. </w:t>
      </w:r>
    </w:p>
    <w:p w14:paraId="5F698B77" w14:textId="4E9BEE65" w:rsidR="1BB9BD05" w:rsidRDefault="1BB9BD05" w:rsidP="1BB9BD05">
      <w:pPr>
        <w:pStyle w:val="ListParagraph"/>
        <w:jc w:val="both"/>
        <w:rPr>
          <w:sz w:val="20"/>
          <w:szCs w:val="20"/>
        </w:rPr>
      </w:pPr>
    </w:p>
    <w:p w14:paraId="7418C431" w14:textId="126ADDEB" w:rsidR="6FECB802" w:rsidRDefault="6FECB802" w:rsidP="1BB9BD05">
      <w:pPr>
        <w:pStyle w:val="ListParagraph"/>
        <w:numPr>
          <w:ilvl w:val="0"/>
          <w:numId w:val="137"/>
        </w:numPr>
        <w:jc w:val="both"/>
        <w:rPr>
          <w:sz w:val="20"/>
          <w:szCs w:val="20"/>
        </w:rPr>
      </w:pPr>
      <w:r w:rsidRPr="1BB9BD05">
        <w:rPr>
          <w:sz w:val="20"/>
          <w:szCs w:val="20"/>
        </w:rPr>
        <w:t>Where applicable, the rules and information for the process for converting the balancing energy bids from Specific balancing products into balancing energy bids from standard balancing products are found at Article 6(14) of EU Regulation 2019</w:t>
      </w:r>
      <w:r w:rsidR="002B1CC9">
        <w:rPr>
          <w:sz w:val="20"/>
          <w:szCs w:val="20"/>
        </w:rPr>
        <w:t>/943</w:t>
      </w:r>
      <w:r w:rsidRPr="1BB9BD05">
        <w:rPr>
          <w:sz w:val="20"/>
          <w:szCs w:val="20"/>
        </w:rPr>
        <w:t>.</w:t>
      </w:r>
    </w:p>
    <w:p w14:paraId="53A22918" w14:textId="7A9E4567" w:rsidR="1BB9BD05" w:rsidRDefault="1BB9BD05" w:rsidP="1BB9BD05">
      <w:pPr>
        <w:pStyle w:val="ListParagraph"/>
        <w:jc w:val="both"/>
      </w:pPr>
    </w:p>
    <w:p w14:paraId="5D537778" w14:textId="088A45B0" w:rsidR="00E1046A" w:rsidRDefault="65B5ED3A" w:rsidP="00ED771C">
      <w:pPr>
        <w:jc w:val="both"/>
        <w:rPr>
          <w:sz w:val="20"/>
          <w:szCs w:val="20"/>
        </w:rPr>
      </w:pPr>
      <w:r w:rsidRPr="00E1046A">
        <w:rPr>
          <w:b/>
          <w:bCs/>
          <w:sz w:val="20"/>
          <w:szCs w:val="20"/>
        </w:rPr>
        <w:t>3</w:t>
      </w:r>
      <w:ins w:id="47" w:author="Ejemen Ojobo (NESO)" w:date="2025-02-27T10:21:00Z">
        <w:r w:rsidR="0D6EF42B" w:rsidRPr="00E1046A">
          <w:rPr>
            <w:b/>
            <w:bCs/>
            <w:sz w:val="20"/>
            <w:szCs w:val="20"/>
          </w:rPr>
          <w:t>5</w:t>
        </w:r>
      </w:ins>
      <w:r w:rsidRPr="00E1046A">
        <w:rPr>
          <w:b/>
          <w:bCs/>
          <w:sz w:val="20"/>
          <w:szCs w:val="20"/>
        </w:rPr>
        <w:t>.</w:t>
      </w:r>
      <w:del w:id="48" w:author="Ejemen Ojobo (NESO)" w:date="2025-02-27T10:21:00Z">
        <w:r w:rsidR="006246D0" w:rsidRPr="45AB7B79" w:rsidDel="65B5ED3A">
          <w:rPr>
            <w:b/>
            <w:bCs/>
            <w:sz w:val="20"/>
            <w:szCs w:val="20"/>
          </w:rPr>
          <w:delText>6</w:delText>
        </w:r>
      </w:del>
      <w:r w:rsidRPr="006246D0">
        <w:rPr>
          <w:sz w:val="20"/>
          <w:szCs w:val="20"/>
        </w:rPr>
        <w:t xml:space="preserve"> </w:t>
      </w:r>
      <w:ins w:id="49" w:author="Ejemen Ojobo (NESO)" w:date="2025-02-27T08:13:00Z">
        <w:r w:rsidR="05F7E88A" w:rsidRPr="006246D0">
          <w:rPr>
            <w:sz w:val="20"/>
            <w:szCs w:val="20"/>
          </w:rPr>
          <w:t>NESO</w:t>
        </w:r>
      </w:ins>
      <w:del w:id="50" w:author="Ejemen Ojobo (NESO)" w:date="2025-02-27T08:13:00Z">
        <w:r w:rsidR="006246D0" w:rsidRPr="45AB7B79" w:rsidDel="65B5ED3A">
          <w:rPr>
            <w:sz w:val="20"/>
            <w:szCs w:val="20"/>
          </w:rPr>
          <w:delText>The</w:delText>
        </w:r>
        <w:r w:rsidR="006246D0" w:rsidRPr="45AB7B79" w:rsidDel="65B5ED3A">
          <w:rPr>
            <w:b/>
            <w:bCs/>
            <w:color w:val="C00000"/>
            <w:sz w:val="20"/>
            <w:szCs w:val="20"/>
          </w:rPr>
          <w:delText xml:space="preserve"> ESO</w:delText>
        </w:r>
      </w:del>
      <w:r w:rsidRPr="109B4A62">
        <w:rPr>
          <w:b/>
          <w:bCs/>
          <w:color w:val="C00000"/>
          <w:sz w:val="20"/>
          <w:szCs w:val="20"/>
        </w:rPr>
        <w:t xml:space="preserve"> </w:t>
      </w:r>
      <w:r w:rsidRPr="006246D0">
        <w:rPr>
          <w:sz w:val="20"/>
          <w:szCs w:val="20"/>
        </w:rPr>
        <w:t>will share its assessment with the Authority via the Electricity Balancing Regulation (EBR)</w:t>
      </w:r>
      <w:r w:rsidR="00E1046A">
        <w:rPr>
          <w:rStyle w:val="FootnoteReference"/>
          <w:sz w:val="20"/>
          <w:szCs w:val="20"/>
        </w:rPr>
        <w:footnoteReference w:id="5"/>
      </w:r>
      <w:r w:rsidRPr="006246D0">
        <w:rPr>
          <w:sz w:val="20"/>
          <w:szCs w:val="20"/>
        </w:rPr>
        <w:t xml:space="preserve">Article 18 submission. Timescales will be aligned with those set out in the Electricity Balancing Regulation (EBR). </w:t>
      </w:r>
      <w:r w:rsidR="379538F8" w:rsidRPr="1BB9BD05">
        <w:rPr>
          <w:sz w:val="20"/>
          <w:szCs w:val="20"/>
        </w:rPr>
        <w:t>The outcome of the assessment will also be shared publicly.</w:t>
      </w:r>
    </w:p>
    <w:p w14:paraId="3AB65CF1" w14:textId="478993FE" w:rsidR="00E1046A" w:rsidRDefault="65B5ED3A" w:rsidP="00ED771C">
      <w:pPr>
        <w:jc w:val="both"/>
        <w:rPr>
          <w:sz w:val="20"/>
          <w:szCs w:val="20"/>
        </w:rPr>
      </w:pPr>
      <w:r w:rsidRPr="45AB7B79">
        <w:rPr>
          <w:b/>
          <w:bCs/>
          <w:sz w:val="20"/>
          <w:szCs w:val="20"/>
        </w:rPr>
        <w:t>3</w:t>
      </w:r>
      <w:ins w:id="51" w:author="Ejemen Ojobo (NESO)" w:date="2025-02-27T10:21:00Z">
        <w:r w:rsidR="24212CD3" w:rsidRPr="45AB7B79">
          <w:rPr>
            <w:b/>
            <w:bCs/>
            <w:sz w:val="20"/>
            <w:szCs w:val="20"/>
          </w:rPr>
          <w:t>6</w:t>
        </w:r>
      </w:ins>
      <w:r w:rsidRPr="45AB7B79">
        <w:rPr>
          <w:b/>
          <w:bCs/>
          <w:sz w:val="20"/>
          <w:szCs w:val="20"/>
        </w:rPr>
        <w:t>.</w:t>
      </w:r>
      <w:del w:id="52" w:author="Ejemen Ojobo (NESO)" w:date="2025-02-27T10:21:00Z">
        <w:r w:rsidR="006246D0" w:rsidRPr="45AB7B79" w:rsidDel="65B5ED3A">
          <w:rPr>
            <w:b/>
            <w:bCs/>
            <w:sz w:val="20"/>
            <w:szCs w:val="20"/>
          </w:rPr>
          <w:delText>7</w:delText>
        </w:r>
      </w:del>
      <w:r w:rsidRPr="45AB7B79">
        <w:rPr>
          <w:sz w:val="20"/>
          <w:szCs w:val="20"/>
        </w:rPr>
        <w:t xml:space="preserve"> </w:t>
      </w:r>
      <w:r w:rsidR="0AB11335" w:rsidRPr="45AB7B79">
        <w:rPr>
          <w:sz w:val="20"/>
          <w:szCs w:val="20"/>
        </w:rPr>
        <w:t xml:space="preserve">If that assessment concludes that it is more economically efficient to use an Alternative Pricing Method, </w:t>
      </w:r>
      <w:ins w:id="53" w:author="Ejemen Ojobo (NESO)" w:date="2025-02-27T08:13:00Z">
        <w:r w:rsidR="5534E53B" w:rsidRPr="45AB7B79">
          <w:rPr>
            <w:sz w:val="20"/>
            <w:szCs w:val="20"/>
          </w:rPr>
          <w:t>NESO</w:t>
        </w:r>
      </w:ins>
      <w:del w:id="54" w:author="Ejemen Ojobo (NESO)" w:date="2025-02-27T08:13:00Z">
        <w:r w:rsidR="006246D0" w:rsidRPr="45AB7B79" w:rsidDel="0AB11335">
          <w:rPr>
            <w:sz w:val="20"/>
            <w:szCs w:val="20"/>
          </w:rPr>
          <w:delText xml:space="preserve">the </w:delText>
        </w:r>
        <w:r w:rsidR="006246D0" w:rsidRPr="45AB7B79" w:rsidDel="0AB11335">
          <w:rPr>
            <w:b/>
            <w:bCs/>
            <w:color w:val="C00000"/>
            <w:sz w:val="20"/>
            <w:szCs w:val="20"/>
          </w:rPr>
          <w:delText>ESO</w:delText>
        </w:r>
      </w:del>
      <w:r w:rsidR="0AB11335" w:rsidRPr="45AB7B79">
        <w:rPr>
          <w:sz w:val="20"/>
          <w:szCs w:val="20"/>
        </w:rPr>
        <w:t xml:space="preserve"> may do so. If it does not, </w:t>
      </w:r>
      <w:ins w:id="55" w:author="Ejemen Ojobo (NESO)" w:date="2025-02-27T08:13:00Z">
        <w:r w:rsidR="71B0244B" w:rsidRPr="45AB7B79">
          <w:rPr>
            <w:sz w:val="20"/>
            <w:szCs w:val="20"/>
          </w:rPr>
          <w:t>NESO</w:t>
        </w:r>
      </w:ins>
      <w:del w:id="56" w:author="Ejemen Ojobo (NESO)" w:date="2025-02-27T08:13:00Z">
        <w:r w:rsidR="006246D0" w:rsidRPr="45AB7B79" w:rsidDel="0AB11335">
          <w:rPr>
            <w:sz w:val="20"/>
            <w:szCs w:val="20"/>
          </w:rPr>
          <w:delText>the</w:delText>
        </w:r>
        <w:r w:rsidR="006246D0" w:rsidRPr="45AB7B79" w:rsidDel="0AB11335">
          <w:rPr>
            <w:b/>
            <w:bCs/>
            <w:sz w:val="20"/>
            <w:szCs w:val="20"/>
          </w:rPr>
          <w:delText xml:space="preserve"> </w:delText>
        </w:r>
        <w:r w:rsidR="006246D0" w:rsidRPr="45AB7B79" w:rsidDel="0AB11335">
          <w:rPr>
            <w:b/>
            <w:bCs/>
            <w:color w:val="C00000"/>
            <w:sz w:val="20"/>
            <w:szCs w:val="20"/>
          </w:rPr>
          <w:delText>ESO</w:delText>
        </w:r>
      </w:del>
      <w:r w:rsidR="0AB11335" w:rsidRPr="45AB7B79">
        <w:rPr>
          <w:sz w:val="20"/>
          <w:szCs w:val="20"/>
        </w:rPr>
        <w:t xml:space="preserve"> must undertake the CBA to see if Marginal Pricing is more applicable.  </w:t>
      </w:r>
    </w:p>
    <w:p w14:paraId="404E5B90" w14:textId="77777777" w:rsidR="002B1CC9" w:rsidRDefault="65B5ED3A" w:rsidP="00ED771C">
      <w:pPr>
        <w:jc w:val="both"/>
        <w:rPr>
          <w:sz w:val="20"/>
          <w:szCs w:val="20"/>
        </w:rPr>
      </w:pPr>
      <w:r w:rsidRPr="45AB7B79">
        <w:rPr>
          <w:b/>
          <w:bCs/>
          <w:sz w:val="20"/>
          <w:szCs w:val="20"/>
        </w:rPr>
        <w:t>3.</w:t>
      </w:r>
      <w:ins w:id="57" w:author="Ejemen Ojobo (NESO)" w:date="2025-02-27T10:21:00Z">
        <w:r w:rsidR="60C26BFD" w:rsidRPr="45AB7B79">
          <w:rPr>
            <w:b/>
            <w:bCs/>
            <w:sz w:val="20"/>
            <w:szCs w:val="20"/>
          </w:rPr>
          <w:t>7</w:t>
        </w:r>
      </w:ins>
      <w:del w:id="58" w:author="Ejemen Ojobo (NESO)" w:date="2025-02-27T10:21:00Z">
        <w:r w:rsidR="006246D0" w:rsidRPr="45AB7B79" w:rsidDel="65B5ED3A">
          <w:rPr>
            <w:b/>
            <w:bCs/>
            <w:sz w:val="20"/>
            <w:szCs w:val="20"/>
          </w:rPr>
          <w:delText>8</w:delText>
        </w:r>
      </w:del>
      <w:r w:rsidRPr="45AB7B79">
        <w:rPr>
          <w:sz w:val="20"/>
          <w:szCs w:val="20"/>
        </w:rPr>
        <w:t xml:space="preserve"> </w:t>
      </w:r>
      <w:r w:rsidR="5E460CFB" w:rsidRPr="45AB7B79">
        <w:rPr>
          <w:sz w:val="20"/>
          <w:szCs w:val="20"/>
        </w:rPr>
        <w:t xml:space="preserve">Where </w:t>
      </w:r>
      <w:ins w:id="59" w:author="Ejemen Ojobo (NESO)" w:date="2025-02-27T08:14:00Z">
        <w:r w:rsidR="7603E523" w:rsidRPr="45AB7B79">
          <w:rPr>
            <w:sz w:val="20"/>
            <w:szCs w:val="20"/>
          </w:rPr>
          <w:t>NESO</w:t>
        </w:r>
      </w:ins>
      <w:del w:id="60" w:author="Ejemen Ojobo (NESO)" w:date="2025-02-27T08:14:00Z">
        <w:r w:rsidR="006246D0" w:rsidRPr="45AB7B79" w:rsidDel="5E460CFB">
          <w:rPr>
            <w:sz w:val="20"/>
            <w:szCs w:val="20"/>
          </w:rPr>
          <w:delText>the</w:delText>
        </w:r>
        <w:r w:rsidR="006246D0" w:rsidRPr="45AB7B79" w:rsidDel="5E460CFB">
          <w:rPr>
            <w:color w:val="C00000"/>
            <w:sz w:val="20"/>
            <w:szCs w:val="20"/>
          </w:rPr>
          <w:delText xml:space="preserve"> </w:delText>
        </w:r>
        <w:r w:rsidR="006246D0" w:rsidRPr="45AB7B79" w:rsidDel="5E460CFB">
          <w:rPr>
            <w:b/>
            <w:bCs/>
            <w:color w:val="C00000"/>
            <w:sz w:val="20"/>
            <w:szCs w:val="20"/>
          </w:rPr>
          <w:delText>ESO</w:delText>
        </w:r>
      </w:del>
      <w:r w:rsidR="5E460CFB" w:rsidRPr="45AB7B79">
        <w:rPr>
          <w:sz w:val="20"/>
          <w:szCs w:val="20"/>
        </w:rPr>
        <w:t xml:space="preserve"> launches a product that is developed after the P</w:t>
      </w:r>
      <w:ins w:id="61" w:author="Ejemen Ojobo (NESO)" w:date="2025-02-27T08:14:00Z">
        <w:r w:rsidR="014B37E5" w:rsidRPr="45AB7B79">
          <w:rPr>
            <w:sz w:val="20"/>
            <w:szCs w:val="20"/>
          </w:rPr>
          <w:t>M</w:t>
        </w:r>
      </w:ins>
      <w:del w:id="62" w:author="Ejemen Ojobo (NESO)" w:date="2025-02-27T08:14:00Z">
        <w:r w:rsidR="006246D0" w:rsidRPr="45AB7B79" w:rsidDel="5E460CFB">
          <w:rPr>
            <w:sz w:val="20"/>
            <w:szCs w:val="20"/>
          </w:rPr>
          <w:delText>P</w:delText>
        </w:r>
      </w:del>
      <w:r w:rsidR="5E460CFB" w:rsidRPr="45AB7B79">
        <w:rPr>
          <w:sz w:val="20"/>
          <w:szCs w:val="20"/>
        </w:rPr>
        <w:t xml:space="preserve"> has been approved, </w:t>
      </w:r>
      <w:ins w:id="63" w:author="Ejemen Ojobo (NESO)" w:date="2025-02-27T08:14:00Z">
        <w:r w:rsidR="6C32C07B" w:rsidRPr="45AB7B79">
          <w:rPr>
            <w:sz w:val="20"/>
            <w:szCs w:val="20"/>
          </w:rPr>
          <w:t>NESO</w:t>
        </w:r>
      </w:ins>
      <w:del w:id="64" w:author="Ejemen Ojobo (NESO)" w:date="2025-02-27T08:14:00Z">
        <w:r w:rsidR="006246D0" w:rsidRPr="45AB7B79" w:rsidDel="5E460CFB">
          <w:rPr>
            <w:sz w:val="20"/>
            <w:szCs w:val="20"/>
          </w:rPr>
          <w:delText xml:space="preserve">the </w:delText>
        </w:r>
        <w:r w:rsidR="006246D0" w:rsidRPr="45AB7B79" w:rsidDel="5E460CFB">
          <w:rPr>
            <w:b/>
            <w:bCs/>
            <w:color w:val="C00000"/>
            <w:sz w:val="20"/>
            <w:szCs w:val="20"/>
          </w:rPr>
          <w:delText>ESO</w:delText>
        </w:r>
      </w:del>
      <w:r w:rsidR="5E460CFB" w:rsidRPr="45AB7B79">
        <w:rPr>
          <w:sz w:val="20"/>
          <w:szCs w:val="20"/>
        </w:rPr>
        <w:t xml:space="preserve"> will perform a market assessment. This assessment will take place no more than 2 years after initial launch of the product (initial review) and thereafter at least once every 3 year(s) (periodic review). If the market assessment shows a significant change in conditions, </w:t>
      </w:r>
      <w:ins w:id="65" w:author="Ejemen Ojobo (NESO)" w:date="2025-02-27T08:14:00Z">
        <w:r w:rsidR="3D72AF3F" w:rsidRPr="45AB7B79">
          <w:rPr>
            <w:sz w:val="20"/>
            <w:szCs w:val="20"/>
          </w:rPr>
          <w:t>NESO</w:t>
        </w:r>
      </w:ins>
      <w:del w:id="66" w:author="Ejemen Ojobo (NESO)" w:date="2025-02-27T08:14:00Z">
        <w:r w:rsidR="006246D0" w:rsidRPr="45AB7B79" w:rsidDel="5E460CFB">
          <w:rPr>
            <w:sz w:val="20"/>
            <w:szCs w:val="20"/>
          </w:rPr>
          <w:delText>the</w:delText>
        </w:r>
        <w:r w:rsidR="006246D0" w:rsidRPr="45AB7B79" w:rsidDel="5E460CFB">
          <w:rPr>
            <w:color w:val="C00000"/>
            <w:sz w:val="20"/>
            <w:szCs w:val="20"/>
          </w:rPr>
          <w:delText xml:space="preserve"> </w:delText>
        </w:r>
        <w:r w:rsidR="006246D0" w:rsidRPr="45AB7B79" w:rsidDel="5E460CFB">
          <w:rPr>
            <w:b/>
            <w:bCs/>
            <w:color w:val="C00000"/>
            <w:sz w:val="20"/>
            <w:szCs w:val="20"/>
          </w:rPr>
          <w:delText>ESO</w:delText>
        </w:r>
      </w:del>
      <w:r w:rsidR="5E460CFB" w:rsidRPr="45AB7B79">
        <w:rPr>
          <w:b/>
          <w:bCs/>
          <w:color w:val="C00000"/>
          <w:sz w:val="20"/>
          <w:szCs w:val="20"/>
        </w:rPr>
        <w:t xml:space="preserve"> </w:t>
      </w:r>
      <w:r w:rsidR="5E460CFB" w:rsidRPr="45AB7B79">
        <w:rPr>
          <w:sz w:val="20"/>
          <w:szCs w:val="20"/>
        </w:rPr>
        <w:t xml:space="preserve">shall conduct a further assessment in accordance with paragraph 2.3 to determine whether the respective product is suitable for settlement using Marginal Pricing. This assessment shall include a CBA of the impact Marginal Pricing will have on the market and include implementation costs. If the CBA does show a positive impact, the product will be suitable for settlement based on Marginal Pricing. If the CBA does not show a positive impact for </w:t>
      </w:r>
    </w:p>
    <w:p w14:paraId="509F9BB1" w14:textId="77777777" w:rsidR="002B1CC9" w:rsidRDefault="002B1CC9" w:rsidP="00ED771C">
      <w:pPr>
        <w:jc w:val="both"/>
        <w:rPr>
          <w:sz w:val="20"/>
          <w:szCs w:val="20"/>
        </w:rPr>
      </w:pPr>
    </w:p>
    <w:p w14:paraId="16FE39A9" w14:textId="77777777" w:rsidR="002B1CC9" w:rsidRDefault="002B1CC9" w:rsidP="00ED771C">
      <w:pPr>
        <w:jc w:val="both"/>
        <w:rPr>
          <w:sz w:val="20"/>
          <w:szCs w:val="20"/>
        </w:rPr>
      </w:pPr>
    </w:p>
    <w:p w14:paraId="62BA3E5C" w14:textId="77777777" w:rsidR="002B1CC9" w:rsidRDefault="002B1CC9" w:rsidP="00ED771C">
      <w:pPr>
        <w:jc w:val="both"/>
        <w:rPr>
          <w:sz w:val="20"/>
          <w:szCs w:val="20"/>
        </w:rPr>
      </w:pPr>
    </w:p>
    <w:p w14:paraId="334663D7" w14:textId="77777777" w:rsidR="002B1CC9" w:rsidRDefault="002B1CC9" w:rsidP="00ED771C">
      <w:pPr>
        <w:jc w:val="both"/>
        <w:rPr>
          <w:sz w:val="20"/>
          <w:szCs w:val="20"/>
        </w:rPr>
      </w:pPr>
    </w:p>
    <w:p w14:paraId="1D0EE302" w14:textId="1DF74CB4" w:rsidR="00E1046A" w:rsidRDefault="5E460CFB" w:rsidP="00ED771C">
      <w:pPr>
        <w:jc w:val="both"/>
        <w:rPr>
          <w:sz w:val="20"/>
          <w:szCs w:val="20"/>
        </w:rPr>
      </w:pPr>
      <w:r w:rsidRPr="45AB7B79">
        <w:rPr>
          <w:sz w:val="20"/>
          <w:szCs w:val="20"/>
        </w:rPr>
        <w:t xml:space="preserve">consumers by implementing Marginal Pricing, the product may remain settled on its Alternative Payment Mechanism. This assessment will be sent to Ofgem for approval. Ofgem will have two months to respond.  </w:t>
      </w:r>
    </w:p>
    <w:p w14:paraId="3E6FD492" w14:textId="555CADBF" w:rsidR="00E1046A" w:rsidRDefault="6A95369C" w:rsidP="3CBD8077">
      <w:pPr>
        <w:jc w:val="both"/>
        <w:rPr>
          <w:b/>
          <w:bCs/>
          <w:color w:val="C00000"/>
          <w:sz w:val="20"/>
          <w:szCs w:val="20"/>
        </w:rPr>
      </w:pPr>
      <w:r w:rsidRPr="3CBD8077">
        <w:rPr>
          <w:b/>
          <w:bCs/>
          <w:sz w:val="20"/>
          <w:szCs w:val="20"/>
        </w:rPr>
        <w:t>3.</w:t>
      </w:r>
      <w:ins w:id="67" w:author="Ejemen Ojobo (NESO)" w:date="2025-02-27T10:21:00Z">
        <w:r w:rsidR="27EA9150" w:rsidRPr="3CBD8077">
          <w:rPr>
            <w:b/>
            <w:bCs/>
            <w:sz w:val="20"/>
            <w:szCs w:val="20"/>
          </w:rPr>
          <w:t>8</w:t>
        </w:r>
      </w:ins>
      <w:del w:id="68" w:author="Ejemen Ojobo (NESO)" w:date="2025-02-27T10:21:00Z">
        <w:r w:rsidR="006246D0" w:rsidRPr="3CBD8077" w:rsidDel="4124D487">
          <w:rPr>
            <w:b/>
            <w:bCs/>
            <w:sz w:val="20"/>
            <w:szCs w:val="20"/>
          </w:rPr>
          <w:delText>9</w:delText>
        </w:r>
      </w:del>
      <w:r w:rsidRPr="3CBD8077">
        <w:rPr>
          <w:b/>
          <w:bCs/>
          <w:color w:val="C00000"/>
          <w:sz w:val="20"/>
          <w:szCs w:val="20"/>
        </w:rPr>
        <w:t xml:space="preserve"> </w:t>
      </w:r>
      <w:del w:id="69" w:author="Ejemen Ojobo (NESO)" w:date="2025-02-27T08:15:00Z">
        <w:r w:rsidR="006246D0" w:rsidRPr="3CBD8077" w:rsidDel="4124D487">
          <w:rPr>
            <w:b/>
            <w:bCs/>
            <w:color w:val="C00000"/>
            <w:sz w:val="20"/>
            <w:szCs w:val="20"/>
          </w:rPr>
          <w:delText>Legacy</w:delText>
        </w:r>
      </w:del>
      <w:r w:rsidR="3C4C56C6" w:rsidRPr="3CBD8077">
        <w:rPr>
          <w:b/>
          <w:bCs/>
          <w:color w:val="C00000"/>
          <w:sz w:val="20"/>
          <w:szCs w:val="20"/>
        </w:rPr>
        <w:t xml:space="preserve"> </w:t>
      </w:r>
      <w:ins w:id="70" w:author="Ejemen Ojobo (NESO)" w:date="2025-02-27T08:15:00Z">
        <w:r w:rsidR="04B8BE5D" w:rsidRPr="3CBD8077">
          <w:rPr>
            <w:b/>
            <w:bCs/>
            <w:color w:val="C00000"/>
            <w:sz w:val="20"/>
            <w:szCs w:val="20"/>
          </w:rPr>
          <w:t>P</w:t>
        </w:r>
      </w:ins>
      <w:del w:id="71" w:author="Ejemen Ojobo (NESO)" w:date="2025-02-27T08:15:00Z">
        <w:r w:rsidR="006246D0" w:rsidRPr="3CBD8077" w:rsidDel="4124D487">
          <w:rPr>
            <w:b/>
            <w:bCs/>
            <w:color w:val="C00000"/>
            <w:sz w:val="20"/>
            <w:szCs w:val="20"/>
          </w:rPr>
          <w:delText>p</w:delText>
        </w:r>
      </w:del>
      <w:r w:rsidR="3C4C56C6" w:rsidRPr="3CBD8077">
        <w:rPr>
          <w:b/>
          <w:bCs/>
          <w:color w:val="C00000"/>
          <w:sz w:val="20"/>
          <w:szCs w:val="20"/>
        </w:rPr>
        <w:t xml:space="preserve">roducts </w:t>
      </w:r>
      <w:ins w:id="72" w:author="Ejemen Ojobo (NESO)" w:date="2025-02-27T08:15:00Z">
        <w:r w:rsidR="7B074AE9" w:rsidRPr="3CBD8077">
          <w:rPr>
            <w:b/>
            <w:bCs/>
            <w:color w:val="C00000"/>
            <w:sz w:val="20"/>
            <w:szCs w:val="20"/>
          </w:rPr>
          <w:t xml:space="preserve">being phased out </w:t>
        </w:r>
      </w:ins>
      <w:r w:rsidR="3C4C56C6" w:rsidRPr="3CBD8077">
        <w:rPr>
          <w:b/>
          <w:bCs/>
          <w:color w:val="C00000"/>
          <w:sz w:val="20"/>
          <w:szCs w:val="20"/>
        </w:rPr>
        <w:t xml:space="preserve">will not be assessed using this Pricing </w:t>
      </w:r>
      <w:ins w:id="73" w:author="Ejemen Ojobo (NESO)" w:date="2025-02-27T08:15:00Z">
        <w:r w:rsidR="0F39735D" w:rsidRPr="3CBD8077">
          <w:rPr>
            <w:b/>
            <w:bCs/>
            <w:color w:val="C00000"/>
            <w:sz w:val="20"/>
            <w:szCs w:val="20"/>
          </w:rPr>
          <w:t>Methodology</w:t>
        </w:r>
      </w:ins>
      <w:del w:id="74" w:author="Ejemen Ojobo (NESO)" w:date="2025-02-27T08:15:00Z">
        <w:r w:rsidR="006246D0" w:rsidRPr="3CBD8077" w:rsidDel="4124D487">
          <w:rPr>
            <w:b/>
            <w:bCs/>
            <w:color w:val="C00000"/>
            <w:sz w:val="20"/>
            <w:szCs w:val="20"/>
          </w:rPr>
          <w:delText>Proposal</w:delText>
        </w:r>
      </w:del>
      <w:r w:rsidR="3C4C56C6" w:rsidRPr="3CBD8077">
        <w:rPr>
          <w:b/>
          <w:bCs/>
          <w:color w:val="C00000"/>
          <w:sz w:val="20"/>
          <w:szCs w:val="20"/>
        </w:rPr>
        <w:t xml:space="preserve">, as </w:t>
      </w:r>
      <w:ins w:id="75" w:author="Ejemen Ojobo (NESO)" w:date="2025-02-27T08:15:00Z">
        <w:r w:rsidR="11FDABD2" w:rsidRPr="3CBD8077">
          <w:rPr>
            <w:b/>
            <w:bCs/>
            <w:color w:val="C00000"/>
            <w:sz w:val="20"/>
            <w:szCs w:val="20"/>
          </w:rPr>
          <w:t>NESO</w:t>
        </w:r>
      </w:ins>
      <w:del w:id="76" w:author="Ejemen Ojobo (NESO)" w:date="2025-02-27T08:15:00Z">
        <w:r w:rsidR="006246D0" w:rsidRPr="3CBD8077" w:rsidDel="4124D487">
          <w:rPr>
            <w:b/>
            <w:bCs/>
            <w:color w:val="C00000"/>
            <w:sz w:val="20"/>
            <w:szCs w:val="20"/>
          </w:rPr>
          <w:delText>the ESO</w:delText>
        </w:r>
      </w:del>
      <w:r w:rsidR="3C4C56C6" w:rsidRPr="3CBD8077">
        <w:rPr>
          <w:b/>
          <w:bCs/>
          <w:color w:val="C00000"/>
          <w:sz w:val="20"/>
          <w:szCs w:val="20"/>
        </w:rPr>
        <w:t xml:space="preserve"> expect that many of these products will be phased out in the near future, or replaced with other products, as per introduction point vi) of this document.  </w:t>
      </w:r>
      <w:ins w:id="77" w:author="Ejemen Ojobo (NESO)" w:date="2025-03-13T09:57:00Z">
        <w:r w:rsidR="6C139E72" w:rsidRPr="3CBD8077">
          <w:rPr>
            <w:b/>
            <w:bCs/>
            <w:color w:val="C00000"/>
            <w:sz w:val="20"/>
            <w:szCs w:val="20"/>
          </w:rPr>
          <w:t>Phased out products will also not be assessed.</w:t>
        </w:r>
      </w:ins>
    </w:p>
    <w:p w14:paraId="67EE3241" w14:textId="6435B3C8" w:rsidR="000A730E" w:rsidRDefault="006246D0" w:rsidP="1BB9BD05">
      <w:pPr>
        <w:jc w:val="both"/>
        <w:rPr>
          <w:sz w:val="20"/>
          <w:szCs w:val="20"/>
        </w:rPr>
      </w:pPr>
      <w:r w:rsidRPr="45AB7B79">
        <w:rPr>
          <w:b/>
          <w:bCs/>
          <w:sz w:val="20"/>
          <w:szCs w:val="20"/>
        </w:rPr>
        <w:t>3.</w:t>
      </w:r>
      <w:ins w:id="78" w:author="Ejemen Ojobo (NESO)" w:date="2025-02-27T10:21:00Z">
        <w:r w:rsidR="5957BF55" w:rsidRPr="45AB7B79">
          <w:rPr>
            <w:b/>
            <w:bCs/>
            <w:sz w:val="20"/>
            <w:szCs w:val="20"/>
          </w:rPr>
          <w:t>9</w:t>
        </w:r>
      </w:ins>
      <w:del w:id="79" w:author="Ejemen Ojobo (NESO)" w:date="2025-02-27T10:21:00Z">
        <w:r w:rsidR="000A730E" w:rsidRPr="45AB7B79" w:rsidDel="006246D0">
          <w:rPr>
            <w:b/>
            <w:bCs/>
            <w:sz w:val="20"/>
            <w:szCs w:val="20"/>
          </w:rPr>
          <w:delText>10</w:delText>
        </w:r>
      </w:del>
      <w:r w:rsidRPr="45AB7B79">
        <w:rPr>
          <w:sz w:val="20"/>
          <w:szCs w:val="20"/>
        </w:rPr>
        <w:t xml:space="preserve"> </w:t>
      </w:r>
      <w:r w:rsidR="736AE130" w:rsidRPr="45AB7B79">
        <w:rPr>
          <w:sz w:val="20"/>
          <w:szCs w:val="20"/>
        </w:rPr>
        <w:t xml:space="preserve">Where Balancing Mechanism Units (BMUs) are providing a new reserve service, they will still be instructed under a Balancing Mechanism Bid Offer Acceptance (BM BOA). This means that either:  </w:t>
      </w:r>
    </w:p>
    <w:p w14:paraId="0E79F4FE" w14:textId="26D5A386" w:rsidR="000A730E" w:rsidRDefault="736AE130" w:rsidP="1BB9BD05">
      <w:pPr>
        <w:pStyle w:val="ListParagraph"/>
        <w:numPr>
          <w:ilvl w:val="0"/>
          <w:numId w:val="2"/>
        </w:numPr>
        <w:jc w:val="both"/>
      </w:pPr>
      <w:r w:rsidRPr="1BB9BD05">
        <w:rPr>
          <w:sz w:val="20"/>
          <w:szCs w:val="20"/>
        </w:rPr>
        <w:t xml:space="preserve">Some BM BOAs will need to be settled using Marginal Pricing; or </w:t>
      </w:r>
    </w:p>
    <w:p w14:paraId="2C8D80EF" w14:textId="6A602057" w:rsidR="000A730E" w:rsidRDefault="736AE130" w:rsidP="1BB9BD05">
      <w:pPr>
        <w:pStyle w:val="ListParagraph"/>
        <w:numPr>
          <w:ilvl w:val="0"/>
          <w:numId w:val="2"/>
        </w:numPr>
        <w:jc w:val="both"/>
      </w:pPr>
      <w:r>
        <w:t>BMUs will continue to be settled using their current Alternative Payment Mechanism for the foreseeable future.</w:t>
      </w:r>
    </w:p>
    <w:p w14:paraId="55F41A05" w14:textId="58F3BFDE" w:rsidR="000A730E" w:rsidRDefault="000A730E" w:rsidP="1BB9BD05">
      <w:pPr>
        <w:ind w:left="720"/>
        <w:jc w:val="both"/>
      </w:pPr>
    </w:p>
    <w:p w14:paraId="20330B63" w14:textId="2C1BB252" w:rsidR="00A67CB0" w:rsidRPr="00A67CB0" w:rsidRDefault="00A67CB0" w:rsidP="30BDC873">
      <w:pPr>
        <w:keepNext/>
        <w:keepLines/>
        <w:spacing w:before="240"/>
        <w:jc w:val="both"/>
        <w:outlineLvl w:val="1"/>
        <w:rPr>
          <w:rFonts w:eastAsiaTheme="majorEastAsia" w:cs="Poppins"/>
          <w:b/>
          <w:bCs/>
          <w:color w:val="3F0731" w:themeColor="text2"/>
          <w:sz w:val="28"/>
          <w:szCs w:val="28"/>
        </w:rPr>
      </w:pPr>
      <w:r w:rsidRPr="36B3A10E">
        <w:rPr>
          <w:rFonts w:eastAsiaTheme="majorEastAsia" w:cs="Poppins"/>
          <w:b/>
          <w:bCs/>
          <w:color w:val="3F0730"/>
          <w:sz w:val="28"/>
          <w:szCs w:val="28"/>
        </w:rPr>
        <w:t>Publication and Review of the P</w:t>
      </w:r>
      <w:ins w:id="80" w:author="Ejemen Ojobo (NESO)" w:date="2025-02-27T08:16:00Z">
        <w:r w:rsidR="60FCC6D1" w:rsidRPr="36B3A10E">
          <w:rPr>
            <w:rFonts w:eastAsiaTheme="majorEastAsia" w:cs="Poppins"/>
            <w:b/>
            <w:bCs/>
            <w:color w:val="3F0730"/>
            <w:sz w:val="28"/>
            <w:szCs w:val="28"/>
          </w:rPr>
          <w:t>M</w:t>
        </w:r>
      </w:ins>
      <w:del w:id="81" w:author="Ejemen Ojobo (NESO)" w:date="2025-02-27T08:16:00Z">
        <w:r w:rsidRPr="36B3A10E" w:rsidDel="00A67CB0">
          <w:rPr>
            <w:rFonts w:eastAsiaTheme="majorEastAsia" w:cs="Poppins"/>
            <w:b/>
            <w:bCs/>
            <w:color w:val="3F0730"/>
            <w:sz w:val="28"/>
            <w:szCs w:val="28"/>
          </w:rPr>
          <w:delText>P</w:delText>
        </w:r>
      </w:del>
    </w:p>
    <w:p w14:paraId="1791F4C7" w14:textId="78C03917" w:rsidR="00A67CB0" w:rsidRDefault="00A67CB0" w:rsidP="00ED771C">
      <w:pPr>
        <w:jc w:val="both"/>
        <w:rPr>
          <w:del w:id="82" w:author="Ejemen Ojobo (NESO)" w:date="2025-02-27T08:16:00Z" w16du:dateUtc="2025-02-27T08:16:32Z"/>
        </w:rPr>
      </w:pPr>
      <w:r w:rsidRPr="45AB7B79">
        <w:rPr>
          <w:b/>
          <w:bCs/>
        </w:rPr>
        <w:t>4.1</w:t>
      </w:r>
      <w:r>
        <w:t xml:space="preserve"> </w:t>
      </w:r>
      <w:r w:rsidR="5759CFA7">
        <w:t xml:space="preserve">The TSO shall publish the </w:t>
      </w:r>
      <w:r w:rsidR="5759CFA7" w:rsidRPr="45AB7B79">
        <w:rPr>
          <w:b/>
          <w:bCs/>
          <w:color w:val="FF0000"/>
        </w:rPr>
        <w:t>P</w:t>
      </w:r>
      <w:ins w:id="83" w:author="Ejemen Ojobo (NESO)" w:date="2025-02-27T08:16:00Z">
        <w:r w:rsidR="3F6A40C7" w:rsidRPr="45AB7B79">
          <w:rPr>
            <w:b/>
            <w:bCs/>
            <w:color w:val="FF0000"/>
          </w:rPr>
          <w:t>M</w:t>
        </w:r>
      </w:ins>
      <w:del w:id="84" w:author="Ejemen Ojobo (NESO)" w:date="2025-02-27T08:16:00Z">
        <w:r w:rsidRPr="45AB7B79" w:rsidDel="5759CFA7">
          <w:rPr>
            <w:b/>
            <w:bCs/>
            <w:color w:val="FF0000"/>
          </w:rPr>
          <w:delText>P</w:delText>
        </w:r>
      </w:del>
      <w:r w:rsidR="5759CFA7" w:rsidRPr="45AB7B79">
        <w:rPr>
          <w:b/>
          <w:bCs/>
          <w:color w:val="FF0000"/>
        </w:rPr>
        <w:t xml:space="preserve"> </w:t>
      </w:r>
      <w:r w:rsidR="002B1CC9">
        <w:t xml:space="preserve">in a timely fashion after </w:t>
      </w:r>
      <w:r w:rsidR="5759CFA7">
        <w:t xml:space="preserve">the Authority has approved the </w:t>
      </w:r>
      <w:del w:id="85" w:author="Ejemen Ojobo (NESO)" w:date="2025-02-27T08:16:00Z">
        <w:r w:rsidDel="5759CFA7">
          <w:delText>proposal</w:delText>
        </w:r>
      </w:del>
      <w:r w:rsidR="5759CFA7">
        <w:t xml:space="preserve">. </w:t>
      </w:r>
      <w:del w:id="86" w:author="Ejemen Ojobo (NESO)" w:date="2025-02-27T08:16:00Z">
        <w:r w:rsidDel="5759CFA7">
          <w:delText xml:space="preserve"> </w:delText>
        </w:r>
      </w:del>
      <w:ins w:id="87" w:author="Ejemen Ojobo (NESO)" w:date="2025-02-27T08:16:00Z">
        <w:r w:rsidR="7CA6B5F6">
          <w:t>Methodology</w:t>
        </w:r>
      </w:ins>
    </w:p>
    <w:p w14:paraId="191150FD" w14:textId="06F55464" w:rsidR="00A67CB0" w:rsidRDefault="7254BE98" w:rsidP="3CBD8077">
      <w:pPr>
        <w:jc w:val="both"/>
      </w:pPr>
      <w:r w:rsidRPr="3CBD8077">
        <w:rPr>
          <w:b/>
          <w:bCs/>
        </w:rPr>
        <w:t>4.2</w:t>
      </w:r>
      <w:r>
        <w:t xml:space="preserve"> The </w:t>
      </w:r>
      <w:r w:rsidRPr="3CBD8077">
        <w:rPr>
          <w:b/>
          <w:bCs/>
          <w:color w:val="FF0000"/>
        </w:rPr>
        <w:t>P</w:t>
      </w:r>
      <w:ins w:id="88" w:author="Ejemen Ojobo (NESO)" w:date="2025-02-27T08:17:00Z">
        <w:r w:rsidR="4D7F608A" w:rsidRPr="3CBD8077">
          <w:rPr>
            <w:b/>
            <w:bCs/>
            <w:color w:val="FF0000"/>
          </w:rPr>
          <w:t>M</w:t>
        </w:r>
      </w:ins>
      <w:del w:id="89" w:author="Ejemen Ojobo (NESO)" w:date="2025-02-27T08:17:00Z">
        <w:r w:rsidR="00A67CB0" w:rsidRPr="3CBD8077" w:rsidDel="138A6636">
          <w:rPr>
            <w:b/>
            <w:bCs/>
            <w:color w:val="FF0000"/>
          </w:rPr>
          <w:delText>P</w:delText>
        </w:r>
      </w:del>
      <w:r w:rsidRPr="3CBD8077">
        <w:rPr>
          <w:b/>
          <w:bCs/>
          <w:color w:val="FF0000"/>
        </w:rPr>
        <w:t xml:space="preserve"> </w:t>
      </w:r>
      <w:r>
        <w:t xml:space="preserve">will </w:t>
      </w:r>
      <w:r w:rsidR="119CFF37">
        <w:t>be</w:t>
      </w:r>
      <w:r>
        <w:t xml:space="preserve"> published on the TSO website in a timely fashion after approval is received, </w:t>
      </w:r>
      <w:r w:rsidRPr="3CBD8077">
        <w:t xml:space="preserve">and industry informed via the Joint European Stakeholder Group (JESG) mailing list. </w:t>
      </w:r>
    </w:p>
    <w:p w14:paraId="42A223CA" w14:textId="0BEF8254" w:rsidR="00A67CB0" w:rsidRDefault="00A67CB0" w:rsidP="30BDC873">
      <w:pPr>
        <w:jc w:val="both"/>
      </w:pPr>
      <w:r w:rsidRPr="45AB7B79">
        <w:rPr>
          <w:b/>
          <w:bCs/>
        </w:rPr>
        <w:t>4.3</w:t>
      </w:r>
      <w:r>
        <w:t xml:space="preserve"> </w:t>
      </w:r>
      <w:r w:rsidR="1EB813A4">
        <w:t>The TSO shall review the</w:t>
      </w:r>
      <w:r w:rsidR="1EB813A4" w:rsidRPr="45AB7B79">
        <w:rPr>
          <w:b/>
          <w:bCs/>
          <w:color w:val="FF0000"/>
        </w:rPr>
        <w:t xml:space="preserve"> P</w:t>
      </w:r>
      <w:ins w:id="90" w:author="Ejemen Ojobo (NESO)" w:date="2025-02-27T08:17:00Z">
        <w:r w:rsidR="6140DAAF" w:rsidRPr="45AB7B79">
          <w:rPr>
            <w:b/>
            <w:bCs/>
            <w:color w:val="FF0000"/>
          </w:rPr>
          <w:t>ricing</w:t>
        </w:r>
      </w:ins>
      <w:del w:id="91" w:author="Ejemen Ojobo (NESO)" w:date="2025-02-27T08:17:00Z">
        <w:r w:rsidRPr="45AB7B79" w:rsidDel="1EB813A4">
          <w:rPr>
            <w:b/>
            <w:bCs/>
            <w:color w:val="FF0000"/>
          </w:rPr>
          <w:delText>P</w:delText>
        </w:r>
      </w:del>
      <w:r w:rsidR="1EB813A4" w:rsidRPr="45AB7B79">
        <w:rPr>
          <w:b/>
          <w:bCs/>
          <w:color w:val="FF0000"/>
        </w:rPr>
        <w:t xml:space="preserve"> methodology every 3 yea</w:t>
      </w:r>
      <w:r w:rsidR="1EB813A4">
        <w:t xml:space="preserve">rs and advise the Authority of the outcome of any such review. The review will be sent to the Authority for approval.  </w:t>
      </w:r>
    </w:p>
    <w:p w14:paraId="1DB690FB" w14:textId="77777777" w:rsidR="002B1CC9" w:rsidRDefault="002B1CC9" w:rsidP="30BDC873">
      <w:pPr>
        <w:jc w:val="both"/>
        <w:rPr>
          <w:rStyle w:val="HighlightAccent4"/>
          <w:rFonts w:cs="Poppins"/>
          <w:sz w:val="20"/>
          <w:szCs w:val="20"/>
        </w:rPr>
      </w:pPr>
    </w:p>
    <w:p w14:paraId="6BB36B9B" w14:textId="70170BD9" w:rsidR="00C702A1" w:rsidRPr="00A67CB0" w:rsidRDefault="00C702A1" w:rsidP="00C702A1">
      <w:pPr>
        <w:keepNext/>
        <w:keepLines/>
        <w:spacing w:before="240"/>
        <w:jc w:val="both"/>
        <w:outlineLvl w:val="1"/>
        <w:rPr>
          <w:rFonts w:eastAsiaTheme="majorEastAsia" w:cs="Poppins"/>
          <w:b/>
          <w:bCs/>
          <w:color w:val="3F0731" w:themeColor="text2"/>
          <w:sz w:val="28"/>
          <w:szCs w:val="26"/>
        </w:rPr>
      </w:pPr>
      <w:r>
        <w:rPr>
          <w:rFonts w:eastAsiaTheme="majorEastAsia" w:cs="Poppins"/>
          <w:b/>
          <w:bCs/>
          <w:color w:val="3F0731" w:themeColor="text2"/>
          <w:sz w:val="28"/>
          <w:szCs w:val="26"/>
        </w:rPr>
        <w:t>Appendix A – NESO Assessment</w:t>
      </w:r>
    </w:p>
    <w:p w14:paraId="4C00395C" w14:textId="77777777" w:rsidR="00C702A1" w:rsidRPr="00C702A1" w:rsidRDefault="00C702A1" w:rsidP="00ED771C">
      <w:pPr>
        <w:jc w:val="both"/>
        <w:rPr>
          <w:b/>
          <w:bCs/>
          <w:sz w:val="20"/>
          <w:szCs w:val="20"/>
          <w:u w:val="single"/>
        </w:rPr>
      </w:pPr>
      <w:r w:rsidRPr="00C702A1">
        <w:rPr>
          <w:b/>
          <w:bCs/>
          <w:sz w:val="20"/>
          <w:szCs w:val="20"/>
          <w:u w:val="single"/>
        </w:rPr>
        <w:t xml:space="preserve">New Product Assessment Form – utilisation settlement mechanism </w:t>
      </w:r>
    </w:p>
    <w:p w14:paraId="44BC3993" w14:textId="77777777" w:rsidR="00C702A1" w:rsidRPr="00C702A1" w:rsidRDefault="00C702A1" w:rsidP="00ED771C">
      <w:pPr>
        <w:jc w:val="both"/>
        <w:rPr>
          <w:b/>
          <w:bCs/>
          <w:sz w:val="20"/>
          <w:szCs w:val="20"/>
        </w:rPr>
      </w:pPr>
      <w:r w:rsidRPr="1BB9BD05">
        <w:rPr>
          <w:b/>
          <w:bCs/>
          <w:sz w:val="20"/>
          <w:szCs w:val="20"/>
        </w:rPr>
        <w:t xml:space="preserve">Context </w:t>
      </w:r>
    </w:p>
    <w:p w14:paraId="653E452B" w14:textId="7BAFD2B7" w:rsidR="000A730E" w:rsidRPr="004365EB" w:rsidRDefault="65E754D6" w:rsidP="1BB9BD05">
      <w:pPr>
        <w:jc w:val="both"/>
        <w:rPr>
          <w:sz w:val="20"/>
          <w:szCs w:val="20"/>
        </w:rPr>
      </w:pPr>
      <w:r w:rsidRPr="45AB7B79">
        <w:rPr>
          <w:sz w:val="20"/>
          <w:szCs w:val="20"/>
        </w:rPr>
        <w:t xml:space="preserve">Article 6(4) of Regulation 2019/943 obliges TSOs to settle balancing energy (utilisation) on a Pay as Cleared (PAC) basis for standard and specific balancing products. Currently most balancing products in GB use a Pay as Bid (PAB) settlement for balancing energy as an Alternative Payment Mechanism. We have created a Pricing </w:t>
      </w:r>
      <w:ins w:id="92" w:author="Ejemen Ojobo (NESO)" w:date="2025-02-27T08:17:00Z">
        <w:r w:rsidR="7D214DA3" w:rsidRPr="45AB7B79">
          <w:rPr>
            <w:sz w:val="20"/>
            <w:szCs w:val="20"/>
          </w:rPr>
          <w:t xml:space="preserve">Methodology </w:t>
        </w:r>
      </w:ins>
      <w:del w:id="93" w:author="Ejemen Ojobo (NESO)" w:date="2025-02-27T08:17:00Z">
        <w:r w:rsidR="000A730E" w:rsidRPr="45AB7B79" w:rsidDel="65E754D6">
          <w:rPr>
            <w:sz w:val="20"/>
            <w:szCs w:val="20"/>
          </w:rPr>
          <w:delText xml:space="preserve">Proposal </w:delText>
        </w:r>
      </w:del>
      <w:r w:rsidRPr="45AB7B79">
        <w:rPr>
          <w:sz w:val="20"/>
          <w:szCs w:val="20"/>
        </w:rPr>
        <w:t>(P</w:t>
      </w:r>
      <w:ins w:id="94" w:author="Ejemen Ojobo (NESO)" w:date="2025-02-27T08:17:00Z">
        <w:r w:rsidR="52150B24" w:rsidRPr="45AB7B79">
          <w:rPr>
            <w:sz w:val="20"/>
            <w:szCs w:val="20"/>
          </w:rPr>
          <w:t>M</w:t>
        </w:r>
      </w:ins>
      <w:del w:id="95" w:author="Ejemen Ojobo (NESO)" w:date="2025-02-27T08:17:00Z">
        <w:r w:rsidR="000A730E" w:rsidRPr="45AB7B79" w:rsidDel="65E754D6">
          <w:rPr>
            <w:sz w:val="20"/>
            <w:szCs w:val="20"/>
          </w:rPr>
          <w:delText>P</w:delText>
        </w:r>
      </w:del>
      <w:r w:rsidRPr="45AB7B79">
        <w:rPr>
          <w:sz w:val="20"/>
          <w:szCs w:val="20"/>
        </w:rPr>
        <w:t>), which has been approved by Ofgem, to assess which payment mechanism is best for new products. Please see the P</w:t>
      </w:r>
      <w:ins w:id="96" w:author="Ejemen Ojobo (NESO)" w:date="2025-02-27T10:22:00Z">
        <w:r w:rsidR="651E2EAE" w:rsidRPr="45AB7B79">
          <w:rPr>
            <w:sz w:val="20"/>
            <w:szCs w:val="20"/>
          </w:rPr>
          <w:t>M</w:t>
        </w:r>
      </w:ins>
      <w:del w:id="97" w:author="Ejemen Ojobo (NESO)" w:date="2025-02-27T10:22:00Z">
        <w:r w:rsidR="000A730E" w:rsidRPr="45AB7B79" w:rsidDel="65E754D6">
          <w:rPr>
            <w:sz w:val="20"/>
            <w:szCs w:val="20"/>
          </w:rPr>
          <w:delText>P</w:delText>
        </w:r>
      </w:del>
      <w:r w:rsidRPr="45AB7B79">
        <w:rPr>
          <w:sz w:val="20"/>
          <w:szCs w:val="20"/>
        </w:rPr>
        <w:t xml:space="preserve"> for full detail, which is available here. </w:t>
      </w:r>
    </w:p>
    <w:p w14:paraId="706CB9F6" w14:textId="3F3968E5" w:rsidR="000A730E" w:rsidRPr="004365EB" w:rsidRDefault="65E754D6" w:rsidP="002B1CC9">
      <w:pPr>
        <w:pStyle w:val="ListParagraph"/>
        <w:numPr>
          <w:ilvl w:val="0"/>
          <w:numId w:val="145"/>
        </w:numPr>
        <w:jc w:val="both"/>
        <w:rPr>
          <w:sz w:val="20"/>
          <w:szCs w:val="20"/>
        </w:rPr>
      </w:pPr>
      <w:r w:rsidRPr="1BB9BD05">
        <w:rPr>
          <w:sz w:val="20"/>
          <w:szCs w:val="20"/>
        </w:rPr>
        <w:t xml:space="preserve">This assessment is to be submitted as part of the EBR Article 18 submission.  </w:t>
      </w:r>
    </w:p>
    <w:p w14:paraId="7D265CB3" w14:textId="4AA9AD7A" w:rsidR="000A730E" w:rsidRPr="004365EB" w:rsidRDefault="000A730E" w:rsidP="1BB9BD05">
      <w:pPr>
        <w:pStyle w:val="ListParagraph"/>
        <w:jc w:val="both"/>
        <w:rPr>
          <w:sz w:val="20"/>
          <w:szCs w:val="20"/>
        </w:rPr>
      </w:pPr>
    </w:p>
    <w:p w14:paraId="610B42E1" w14:textId="6516D2ED" w:rsidR="000A730E" w:rsidRPr="004365EB" w:rsidRDefault="65E754D6" w:rsidP="002B1CC9">
      <w:pPr>
        <w:pStyle w:val="ListParagraph"/>
        <w:numPr>
          <w:ilvl w:val="0"/>
          <w:numId w:val="145"/>
        </w:numPr>
        <w:jc w:val="both"/>
        <w:rPr>
          <w:sz w:val="20"/>
          <w:szCs w:val="20"/>
        </w:rPr>
      </w:pPr>
      <w:r w:rsidRPr="45AB7B79">
        <w:rPr>
          <w:sz w:val="20"/>
          <w:szCs w:val="20"/>
        </w:rPr>
        <w:t>This submission is to be revisited within the first two years of a product going live, then every 3years, as outlined in the P</w:t>
      </w:r>
      <w:ins w:id="98" w:author="Ejemen Ojobo (NESO)" w:date="2025-02-27T08:18:00Z">
        <w:r w:rsidR="6D9CFD54" w:rsidRPr="45AB7B79">
          <w:rPr>
            <w:sz w:val="20"/>
            <w:szCs w:val="20"/>
          </w:rPr>
          <w:t>M</w:t>
        </w:r>
      </w:ins>
      <w:del w:id="99" w:author="Ejemen Ojobo (NESO)" w:date="2025-02-27T08:18:00Z">
        <w:r w:rsidR="000A730E" w:rsidRPr="45AB7B79" w:rsidDel="65E754D6">
          <w:rPr>
            <w:sz w:val="20"/>
            <w:szCs w:val="20"/>
          </w:rPr>
          <w:delText>P</w:delText>
        </w:r>
      </w:del>
      <w:r w:rsidRPr="45AB7B79">
        <w:rPr>
          <w:sz w:val="20"/>
          <w:szCs w:val="20"/>
        </w:rPr>
        <w:t xml:space="preserve">, subject to the market assessment outcome. </w:t>
      </w:r>
    </w:p>
    <w:p w14:paraId="15902A95" w14:textId="35114CCE" w:rsidR="000A730E" w:rsidRPr="004365EB" w:rsidRDefault="000A730E" w:rsidP="1BB9BD05">
      <w:pPr>
        <w:jc w:val="both"/>
        <w:rPr>
          <w:b/>
          <w:bCs/>
          <w:sz w:val="20"/>
          <w:szCs w:val="20"/>
        </w:rPr>
      </w:pPr>
    </w:p>
    <w:p w14:paraId="1A27A146" w14:textId="77777777" w:rsidR="002B1CC9" w:rsidRDefault="002B1CC9" w:rsidP="59AFF0A2">
      <w:pPr>
        <w:jc w:val="both"/>
        <w:rPr>
          <w:b/>
          <w:bCs/>
          <w:sz w:val="20"/>
          <w:szCs w:val="20"/>
        </w:rPr>
      </w:pPr>
    </w:p>
    <w:p w14:paraId="4F17FF0C" w14:textId="77777777" w:rsidR="002B1CC9" w:rsidRDefault="002B1CC9" w:rsidP="59AFF0A2">
      <w:pPr>
        <w:jc w:val="both"/>
        <w:rPr>
          <w:b/>
          <w:bCs/>
          <w:sz w:val="20"/>
          <w:szCs w:val="20"/>
        </w:rPr>
      </w:pPr>
    </w:p>
    <w:p w14:paraId="2CDD49F2" w14:textId="77777777" w:rsidR="002B1CC9" w:rsidRDefault="002B1CC9" w:rsidP="59AFF0A2">
      <w:pPr>
        <w:jc w:val="both"/>
        <w:rPr>
          <w:b/>
          <w:bCs/>
          <w:sz w:val="20"/>
          <w:szCs w:val="20"/>
        </w:rPr>
      </w:pPr>
    </w:p>
    <w:p w14:paraId="50D9D779" w14:textId="66A040A8" w:rsidR="000A730E" w:rsidRPr="004365EB" w:rsidRDefault="65E754D6" w:rsidP="59AFF0A2">
      <w:pPr>
        <w:jc w:val="both"/>
      </w:pPr>
      <w:r w:rsidRPr="1BB9BD05">
        <w:rPr>
          <w:b/>
          <w:bCs/>
          <w:sz w:val="20"/>
          <w:szCs w:val="20"/>
        </w:rPr>
        <w:t>Each new product that is put forwards must complete this assessment against the outlined criteria:</w:t>
      </w:r>
    </w:p>
    <w:p w14:paraId="21D05038" w14:textId="41FC72A5" w:rsidR="000A730E" w:rsidRPr="004365EB" w:rsidRDefault="000A730E" w:rsidP="1BB9BD05">
      <w:pPr>
        <w:jc w:val="both"/>
        <w:rPr>
          <w:b/>
          <w:bCs/>
          <w:sz w:val="20"/>
          <w:szCs w:val="20"/>
        </w:rPr>
      </w:pPr>
    </w:p>
    <w:tbl>
      <w:tblPr>
        <w:tblStyle w:val="TableGrid0"/>
        <w:tblW w:w="10454" w:type="dxa"/>
        <w:tblInd w:w="10" w:type="dxa"/>
        <w:tblCellMar>
          <w:top w:w="14" w:type="dxa"/>
          <w:left w:w="7" w:type="dxa"/>
          <w:right w:w="59" w:type="dxa"/>
        </w:tblCellMar>
        <w:tblLook w:val="04A0" w:firstRow="1" w:lastRow="0" w:firstColumn="1" w:lastColumn="0" w:noHBand="0" w:noVBand="1"/>
      </w:tblPr>
      <w:tblGrid>
        <w:gridCol w:w="2398"/>
        <w:gridCol w:w="3391"/>
        <w:gridCol w:w="4665"/>
      </w:tblGrid>
      <w:tr w:rsidR="006D7AE1" w14:paraId="7F382DAA" w14:textId="77777777" w:rsidTr="30BDC873">
        <w:trPr>
          <w:trHeight w:val="304"/>
        </w:trPr>
        <w:tc>
          <w:tcPr>
            <w:tcW w:w="239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650B4E" w:themeFill="accent1" w:themeFillTint="E6"/>
          </w:tcPr>
          <w:p w14:paraId="4E07D7D2" w14:textId="77777777" w:rsidR="006D7AE1" w:rsidRDefault="006D7AE1" w:rsidP="00F60DA9">
            <w:pPr>
              <w:spacing w:after="0"/>
            </w:pPr>
            <w:r>
              <w:t xml:space="preserve">Criteria </w:t>
            </w:r>
            <w:r>
              <w:rPr>
                <w:rFonts w:ascii="Segoe UI" w:eastAsia="Segoe UI" w:hAnsi="Segoe UI" w:cs="Segoe UI"/>
                <w:color w:val="454545"/>
              </w:rPr>
              <w:t xml:space="preserve"> </w:t>
            </w:r>
          </w:p>
        </w:tc>
        <w:tc>
          <w:tcPr>
            <w:tcW w:w="33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650B4E" w:themeFill="accent1" w:themeFillTint="E6"/>
          </w:tcPr>
          <w:p w14:paraId="1DEF7FB6" w14:textId="77777777" w:rsidR="006D7AE1" w:rsidRDefault="006D7AE1" w:rsidP="00F60DA9">
            <w:pPr>
              <w:spacing w:after="0"/>
              <w:ind w:left="2"/>
            </w:pPr>
            <w:r>
              <w:t xml:space="preserve">Definition </w:t>
            </w:r>
            <w:r>
              <w:rPr>
                <w:rFonts w:ascii="Segoe UI" w:eastAsia="Segoe UI" w:hAnsi="Segoe UI" w:cs="Segoe UI"/>
                <w:color w:val="454545"/>
              </w:rPr>
              <w:t xml:space="preserve">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650B4E" w:themeFill="accent1" w:themeFillTint="E6"/>
          </w:tcPr>
          <w:p w14:paraId="08033C97" w14:textId="77777777" w:rsidR="006D7AE1" w:rsidRDefault="006D7AE1" w:rsidP="00F60DA9">
            <w:pPr>
              <w:spacing w:after="0"/>
              <w:ind w:left="1"/>
            </w:pPr>
            <w:r>
              <w:t xml:space="preserve">Measures  </w:t>
            </w:r>
            <w:r>
              <w:rPr>
                <w:rFonts w:ascii="Segoe UI" w:eastAsia="Segoe UI" w:hAnsi="Segoe UI" w:cs="Segoe UI"/>
                <w:color w:val="454545"/>
              </w:rPr>
              <w:t xml:space="preserve"> </w:t>
            </w:r>
          </w:p>
        </w:tc>
      </w:tr>
      <w:tr w:rsidR="006D7AE1" w14:paraId="31D66DF5" w14:textId="77777777" w:rsidTr="30BDC873">
        <w:trPr>
          <w:trHeight w:val="3293"/>
        </w:trPr>
        <w:tc>
          <w:tcPr>
            <w:tcW w:w="239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3CD788" w14:textId="77777777" w:rsidR="006D7AE1" w:rsidRDefault="006D7AE1" w:rsidP="00F60DA9">
            <w:pPr>
              <w:spacing w:after="0"/>
            </w:pPr>
            <w:r>
              <w:rPr>
                <w:rFonts w:ascii="Arial" w:eastAsia="Arial" w:hAnsi="Arial" w:cs="Arial"/>
                <w:sz w:val="20"/>
              </w:rPr>
              <w:t xml:space="preserve">Homogenous  </w:t>
            </w:r>
          </w:p>
        </w:tc>
        <w:tc>
          <w:tcPr>
            <w:tcW w:w="33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55127" w14:textId="77777777" w:rsidR="006D7AE1" w:rsidRDefault="006D7AE1" w:rsidP="00F60DA9">
            <w:pPr>
              <w:spacing w:after="0"/>
              <w:ind w:left="2"/>
            </w:pPr>
            <w:r>
              <w:rPr>
                <w:rFonts w:ascii="Arial" w:eastAsia="Arial" w:hAnsi="Arial" w:cs="Arial"/>
                <w:sz w:val="20"/>
              </w:rPr>
              <w:t xml:space="preserve">The product cannot be distinguished from same product offered by different providers by the consumer (TSO)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A7095B" w14:textId="77777777" w:rsidR="006D7AE1" w:rsidRDefault="006D7AE1" w:rsidP="00F60DA9">
            <w:pPr>
              <w:spacing w:after="0" w:line="241" w:lineRule="auto"/>
              <w:ind w:left="1"/>
            </w:pPr>
            <w:r>
              <w:rPr>
                <w:rFonts w:ascii="Arial" w:eastAsia="Arial" w:hAnsi="Arial" w:cs="Arial"/>
                <w:sz w:val="20"/>
              </w:rPr>
              <w:t xml:space="preserve">The range of offerings from providers may be determined by:  </w:t>
            </w:r>
          </w:p>
          <w:p w14:paraId="5B1EA6C6" w14:textId="77777777" w:rsidR="006D7AE1" w:rsidRDefault="006D7AE1" w:rsidP="00F60DA9">
            <w:pPr>
              <w:spacing w:after="0"/>
              <w:ind w:left="1"/>
            </w:pPr>
            <w:r>
              <w:rPr>
                <w:rFonts w:ascii="Arial" w:eastAsia="Arial" w:hAnsi="Arial" w:cs="Arial"/>
                <w:sz w:val="20"/>
              </w:rPr>
              <w:t xml:space="preserve">  </w:t>
            </w:r>
          </w:p>
          <w:p w14:paraId="41F0D50B" w14:textId="1A359B92" w:rsidR="006D7AE1" w:rsidRDefault="4DB04B33" w:rsidP="00F60DA9">
            <w:pPr>
              <w:spacing w:after="15" w:line="241" w:lineRule="auto"/>
              <w:ind w:left="1" w:right="300" w:firstLine="980"/>
              <w:jc w:val="both"/>
            </w:pPr>
            <w:r w:rsidRPr="1BB9BD05">
              <w:rPr>
                <w:rFonts w:ascii="Arial" w:eastAsia="Arial" w:hAnsi="Arial" w:cs="Arial"/>
                <w:sz w:val="20"/>
                <w:szCs w:val="20"/>
              </w:rPr>
              <w:t>I. Degree</w:t>
            </w:r>
            <w:r w:rsidR="7A0D8CA3" w:rsidRPr="1BB9BD05">
              <w:rPr>
                <w:rFonts w:ascii="Arial" w:eastAsia="Arial" w:hAnsi="Arial" w:cs="Arial"/>
                <w:sz w:val="20"/>
                <w:szCs w:val="20"/>
              </w:rPr>
              <w:t xml:space="preserve"> of allowable variation of parameters (including but not limited to):      </w:t>
            </w:r>
          </w:p>
          <w:p w14:paraId="4F29DC0A" w14:textId="77777777" w:rsidR="006D7AE1" w:rsidRDefault="006D7AE1" w:rsidP="006D7AE1">
            <w:pPr>
              <w:numPr>
                <w:ilvl w:val="0"/>
                <w:numId w:val="140"/>
              </w:numPr>
              <w:spacing w:after="0"/>
              <w:ind w:hanging="360"/>
            </w:pPr>
            <w:r>
              <w:rPr>
                <w:rFonts w:ascii="Arial" w:eastAsia="Arial" w:hAnsi="Arial" w:cs="Arial"/>
                <w:sz w:val="20"/>
              </w:rPr>
              <w:t xml:space="preserve">Location  </w:t>
            </w:r>
          </w:p>
          <w:p w14:paraId="13EB4BB2" w14:textId="77777777" w:rsidR="006D7AE1" w:rsidRDefault="006D7AE1" w:rsidP="006D7AE1">
            <w:pPr>
              <w:numPr>
                <w:ilvl w:val="0"/>
                <w:numId w:val="140"/>
              </w:numPr>
              <w:spacing w:after="0"/>
              <w:ind w:hanging="360"/>
            </w:pPr>
            <w:r>
              <w:rPr>
                <w:rFonts w:ascii="Arial" w:eastAsia="Arial" w:hAnsi="Arial" w:cs="Arial"/>
                <w:sz w:val="20"/>
              </w:rPr>
              <w:t xml:space="preserve">Speed of delivery </w:t>
            </w:r>
          </w:p>
          <w:p w14:paraId="44C399E5" w14:textId="77777777" w:rsidR="006D7AE1" w:rsidRDefault="006D7AE1" w:rsidP="006D7AE1">
            <w:pPr>
              <w:numPr>
                <w:ilvl w:val="0"/>
                <w:numId w:val="140"/>
              </w:numPr>
              <w:spacing w:after="0"/>
              <w:ind w:hanging="360"/>
            </w:pPr>
            <w:r>
              <w:rPr>
                <w:rFonts w:ascii="Arial" w:eastAsia="Arial" w:hAnsi="Arial" w:cs="Arial"/>
                <w:sz w:val="20"/>
              </w:rPr>
              <w:t xml:space="preserve">Duration of service </w:t>
            </w:r>
          </w:p>
          <w:p w14:paraId="1EF3C2CE" w14:textId="77777777" w:rsidR="006D7AE1" w:rsidRDefault="006D7AE1" w:rsidP="006D7AE1">
            <w:pPr>
              <w:numPr>
                <w:ilvl w:val="0"/>
                <w:numId w:val="140"/>
              </w:numPr>
              <w:spacing w:after="0"/>
              <w:ind w:hanging="360"/>
            </w:pPr>
            <w:r>
              <w:rPr>
                <w:rFonts w:ascii="Arial" w:eastAsia="Arial" w:hAnsi="Arial" w:cs="Arial"/>
                <w:sz w:val="20"/>
              </w:rPr>
              <w:t xml:space="preserve">Recovery Periods  </w:t>
            </w:r>
          </w:p>
          <w:p w14:paraId="08851FCC" w14:textId="77777777" w:rsidR="006D7AE1" w:rsidRDefault="006D7AE1" w:rsidP="00F60DA9">
            <w:pPr>
              <w:spacing w:after="0"/>
              <w:ind w:left="1"/>
            </w:pPr>
            <w:r>
              <w:rPr>
                <w:rFonts w:ascii="Arial" w:eastAsia="Arial" w:hAnsi="Arial" w:cs="Arial"/>
                <w:sz w:val="20"/>
              </w:rPr>
              <w:t xml:space="preserve">  </w:t>
            </w:r>
          </w:p>
          <w:p w14:paraId="7621891B" w14:textId="68C3A842" w:rsidR="006D7AE1" w:rsidRDefault="7A0D8CA3" w:rsidP="00F60DA9">
            <w:pPr>
              <w:spacing w:after="0"/>
              <w:ind w:right="129"/>
              <w:jc w:val="right"/>
            </w:pPr>
            <w:r w:rsidRPr="1BB9BD05">
              <w:rPr>
                <w:rFonts w:ascii="Arial" w:eastAsia="Arial" w:hAnsi="Arial" w:cs="Arial"/>
                <w:sz w:val="20"/>
                <w:szCs w:val="20"/>
              </w:rPr>
              <w:t>ii.</w:t>
            </w:r>
            <w:r w:rsidR="2727998B" w:rsidRPr="1BB9BD05">
              <w:rPr>
                <w:rFonts w:ascii="Arial" w:eastAsia="Arial" w:hAnsi="Arial" w:cs="Arial"/>
                <w:sz w:val="20"/>
                <w:szCs w:val="20"/>
              </w:rPr>
              <w:t xml:space="preserve"> </w:t>
            </w:r>
            <w:r w:rsidRPr="1BB9BD05">
              <w:rPr>
                <w:rFonts w:ascii="Arial" w:eastAsia="Arial" w:hAnsi="Arial" w:cs="Arial"/>
                <w:sz w:val="20"/>
                <w:szCs w:val="20"/>
              </w:rPr>
              <w:t xml:space="preserve">Range of Prices submitted by different </w:t>
            </w:r>
          </w:p>
          <w:p w14:paraId="7F95D341" w14:textId="77777777" w:rsidR="006D7AE1" w:rsidRDefault="006D7AE1" w:rsidP="00F60DA9">
            <w:pPr>
              <w:spacing w:after="0"/>
              <w:ind w:left="1081"/>
            </w:pPr>
            <w:r>
              <w:rPr>
                <w:rFonts w:ascii="Arial" w:eastAsia="Arial" w:hAnsi="Arial" w:cs="Arial"/>
                <w:sz w:val="20"/>
              </w:rPr>
              <w:t xml:space="preserve">technology types  </w:t>
            </w:r>
          </w:p>
        </w:tc>
      </w:tr>
      <w:tr w:rsidR="006D7AE1" w14:paraId="72EFEF14" w14:textId="77777777" w:rsidTr="30BDC873">
        <w:trPr>
          <w:trHeight w:val="2777"/>
        </w:trPr>
        <w:tc>
          <w:tcPr>
            <w:tcW w:w="239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4527E6" w14:textId="77777777" w:rsidR="006D7AE1" w:rsidRDefault="006D7AE1" w:rsidP="00F60DA9">
            <w:pPr>
              <w:spacing w:after="0"/>
            </w:pPr>
            <w:r>
              <w:rPr>
                <w:rFonts w:ascii="Arial" w:eastAsia="Arial" w:hAnsi="Arial" w:cs="Arial"/>
                <w:sz w:val="20"/>
              </w:rPr>
              <w:t xml:space="preserve">Full Information  </w:t>
            </w:r>
          </w:p>
        </w:tc>
        <w:tc>
          <w:tcPr>
            <w:tcW w:w="33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185881" w14:textId="77777777" w:rsidR="006D7AE1" w:rsidRDefault="006D7AE1" w:rsidP="00F60DA9">
            <w:pPr>
              <w:spacing w:after="0"/>
              <w:ind w:left="2"/>
            </w:pPr>
            <w:r>
              <w:rPr>
                <w:rFonts w:ascii="Arial" w:eastAsia="Arial" w:hAnsi="Arial" w:cs="Arial"/>
                <w:sz w:val="20"/>
              </w:rPr>
              <w:t xml:space="preserve">As much information as possible for the market in which the product is available is correct, transparent and available to all parties.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081E50" w14:textId="77777777" w:rsidR="006D7AE1" w:rsidRDefault="006D7AE1" w:rsidP="00F60DA9">
            <w:pPr>
              <w:spacing w:after="2" w:line="239" w:lineRule="auto"/>
              <w:ind w:left="1"/>
            </w:pPr>
            <w:r>
              <w:rPr>
                <w:rFonts w:ascii="Arial" w:eastAsia="Arial" w:hAnsi="Arial" w:cs="Arial"/>
                <w:sz w:val="20"/>
              </w:rPr>
              <w:t xml:space="preserve">Types of information available to market prior to price being set.   </w:t>
            </w:r>
          </w:p>
          <w:p w14:paraId="597FA78C" w14:textId="77777777" w:rsidR="006D7AE1" w:rsidRDefault="006D7AE1" w:rsidP="00F60DA9">
            <w:pPr>
              <w:spacing w:after="0"/>
              <w:ind w:left="1"/>
            </w:pPr>
            <w:r>
              <w:rPr>
                <w:rFonts w:ascii="Arial" w:eastAsia="Arial" w:hAnsi="Arial" w:cs="Arial"/>
                <w:sz w:val="20"/>
              </w:rPr>
              <w:t xml:space="preserve">  </w:t>
            </w:r>
          </w:p>
          <w:p w14:paraId="114B8073" w14:textId="77777777" w:rsidR="006D7AE1" w:rsidRDefault="006D7AE1" w:rsidP="00F60DA9">
            <w:pPr>
              <w:spacing w:after="3" w:line="241" w:lineRule="auto"/>
              <w:ind w:left="1"/>
            </w:pPr>
            <w:r>
              <w:rPr>
                <w:rFonts w:ascii="Arial" w:eastAsia="Arial" w:hAnsi="Arial" w:cs="Arial"/>
                <w:sz w:val="20"/>
              </w:rPr>
              <w:t xml:space="preserve">This should (can include as a minimum: but not limited to   </w:t>
            </w:r>
          </w:p>
          <w:p w14:paraId="188B8669" w14:textId="77777777" w:rsidR="006D7AE1" w:rsidRPr="002B1CC9" w:rsidRDefault="006D7AE1" w:rsidP="002B1CC9">
            <w:pPr>
              <w:pStyle w:val="ListParagraph"/>
              <w:numPr>
                <w:ilvl w:val="0"/>
                <w:numId w:val="146"/>
              </w:numPr>
              <w:spacing w:after="0"/>
            </w:pPr>
            <w:r w:rsidRPr="002B1CC9">
              <w:rPr>
                <w:rFonts w:ascii="Arial" w:eastAsia="Arial" w:hAnsi="Arial" w:cs="Arial"/>
                <w:sz w:val="20"/>
              </w:rPr>
              <w:t xml:space="preserve">volumetric information  </w:t>
            </w:r>
          </w:p>
          <w:p w14:paraId="3BB01A53" w14:textId="77777777" w:rsidR="006D7AE1" w:rsidRPr="002B1CC9" w:rsidRDefault="006D7AE1" w:rsidP="002B1CC9">
            <w:pPr>
              <w:pStyle w:val="ListParagraph"/>
              <w:numPr>
                <w:ilvl w:val="0"/>
                <w:numId w:val="146"/>
              </w:numPr>
              <w:spacing w:after="0"/>
            </w:pPr>
            <w:r w:rsidRPr="002B1CC9">
              <w:rPr>
                <w:rFonts w:ascii="Arial" w:eastAsia="Arial" w:hAnsi="Arial" w:cs="Arial"/>
                <w:sz w:val="20"/>
              </w:rPr>
              <w:t xml:space="preserve">timescales  </w:t>
            </w:r>
          </w:p>
          <w:p w14:paraId="6DEEB41F" w14:textId="77777777" w:rsidR="006D7AE1" w:rsidRPr="002B1CC9" w:rsidRDefault="006D7AE1" w:rsidP="002B1CC9">
            <w:pPr>
              <w:pStyle w:val="ListParagraph"/>
              <w:numPr>
                <w:ilvl w:val="0"/>
                <w:numId w:val="146"/>
              </w:numPr>
              <w:spacing w:after="0"/>
            </w:pPr>
            <w:r w:rsidRPr="002B1CC9">
              <w:rPr>
                <w:rFonts w:ascii="Arial" w:eastAsia="Arial" w:hAnsi="Arial" w:cs="Arial"/>
                <w:sz w:val="20"/>
              </w:rPr>
              <w:t xml:space="preserve">operational impacts  </w:t>
            </w:r>
          </w:p>
          <w:p w14:paraId="7980FE85" w14:textId="77777777" w:rsidR="006D7AE1" w:rsidRPr="002B1CC9" w:rsidRDefault="006D7AE1" w:rsidP="002B1CC9">
            <w:pPr>
              <w:pStyle w:val="ListParagraph"/>
              <w:numPr>
                <w:ilvl w:val="0"/>
                <w:numId w:val="146"/>
              </w:numPr>
              <w:spacing w:after="0"/>
            </w:pPr>
            <w:r w:rsidRPr="002B1CC9">
              <w:rPr>
                <w:rFonts w:ascii="Arial" w:eastAsia="Arial" w:hAnsi="Arial" w:cs="Arial"/>
                <w:sz w:val="20"/>
              </w:rPr>
              <w:t xml:space="preserve">(prices of other participants)  </w:t>
            </w:r>
          </w:p>
          <w:p w14:paraId="64B13EDB" w14:textId="77777777" w:rsidR="006D7AE1" w:rsidRDefault="006D7AE1" w:rsidP="00F60DA9">
            <w:pPr>
              <w:spacing w:after="0"/>
              <w:ind w:left="1"/>
            </w:pPr>
            <w:r>
              <w:rPr>
                <w:rFonts w:ascii="Arial" w:eastAsia="Arial" w:hAnsi="Arial" w:cs="Arial"/>
                <w:sz w:val="20"/>
              </w:rPr>
              <w:t xml:space="preserve"> </w:t>
            </w:r>
          </w:p>
          <w:p w14:paraId="7EC55236" w14:textId="77777777" w:rsidR="006D7AE1" w:rsidRDefault="006D7AE1" w:rsidP="00F60DA9">
            <w:pPr>
              <w:spacing w:after="0"/>
              <w:ind w:left="1"/>
            </w:pPr>
            <w:r>
              <w:rPr>
                <w:rFonts w:ascii="Arial" w:eastAsia="Arial" w:hAnsi="Arial" w:cs="Arial"/>
                <w:sz w:val="20"/>
              </w:rPr>
              <w:t xml:space="preserve"> The information should be available in a suitable timescale.  </w:t>
            </w:r>
          </w:p>
        </w:tc>
      </w:tr>
      <w:tr w:rsidR="006D7AE1" w14:paraId="1DAD0D06" w14:textId="77777777" w:rsidTr="30BDC873">
        <w:trPr>
          <w:trHeight w:val="2086"/>
        </w:trPr>
        <w:tc>
          <w:tcPr>
            <w:tcW w:w="239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B3D011" w14:textId="77777777" w:rsidR="006D7AE1" w:rsidRDefault="006D7AE1" w:rsidP="00F60DA9">
            <w:pPr>
              <w:spacing w:after="0"/>
            </w:pPr>
            <w:r>
              <w:rPr>
                <w:rFonts w:ascii="Arial" w:eastAsia="Arial" w:hAnsi="Arial" w:cs="Arial"/>
                <w:sz w:val="20"/>
              </w:rPr>
              <w:t xml:space="preserve">Competition  </w:t>
            </w:r>
          </w:p>
        </w:tc>
        <w:tc>
          <w:tcPr>
            <w:tcW w:w="33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421B7C" w14:textId="77777777" w:rsidR="006D7AE1" w:rsidRDefault="006D7AE1" w:rsidP="00F60DA9">
            <w:pPr>
              <w:spacing w:after="0"/>
              <w:ind w:left="2"/>
            </w:pPr>
            <w:r>
              <w:rPr>
                <w:rFonts w:ascii="Arial" w:eastAsia="Arial" w:hAnsi="Arial" w:cs="Arial"/>
                <w:sz w:val="20"/>
              </w:rPr>
              <w:t xml:space="preserve">The market in which the product is in has competition and is not distorted by a single or dominant participant.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25088A" w14:textId="77777777" w:rsidR="006D7AE1" w:rsidRDefault="006D7AE1" w:rsidP="00F60DA9">
            <w:pPr>
              <w:spacing w:after="0"/>
              <w:ind w:left="1"/>
            </w:pPr>
            <w:r>
              <w:rPr>
                <w:rFonts w:ascii="Arial" w:eastAsia="Arial" w:hAnsi="Arial" w:cs="Arial"/>
                <w:sz w:val="20"/>
              </w:rPr>
              <w:t xml:space="preserve">Herfindahl-Hirschman Index </w:t>
            </w:r>
          </w:p>
          <w:p w14:paraId="50C55B38" w14:textId="77777777" w:rsidR="006D7AE1" w:rsidRDefault="006D7AE1" w:rsidP="00F60DA9">
            <w:pPr>
              <w:spacing w:after="0"/>
              <w:ind w:left="1"/>
            </w:pPr>
            <w:r>
              <w:rPr>
                <w:rFonts w:ascii="Arial" w:eastAsia="Arial" w:hAnsi="Arial" w:cs="Arial"/>
                <w:sz w:val="20"/>
              </w:rPr>
              <w:t xml:space="preserve"> </w:t>
            </w:r>
          </w:p>
          <w:p w14:paraId="3E494FF5" w14:textId="33B68AA1" w:rsidR="006D7AE1" w:rsidRDefault="56B53694" w:rsidP="00F60DA9">
            <w:pPr>
              <w:spacing w:after="0"/>
              <w:ind w:right="83"/>
              <w:jc w:val="center"/>
            </w:pPr>
            <w:r w:rsidRPr="59AFF0A2">
              <w:rPr>
                <w:rFonts w:ascii="Arial" w:eastAsia="Arial" w:hAnsi="Arial" w:cs="Arial"/>
                <w:sz w:val="20"/>
                <w:szCs w:val="20"/>
              </w:rPr>
              <w:t>I. Percentage</w:t>
            </w:r>
            <w:r w:rsidR="6111971E" w:rsidRPr="59AFF0A2">
              <w:rPr>
                <w:rFonts w:ascii="Arial" w:eastAsia="Arial" w:hAnsi="Arial" w:cs="Arial"/>
                <w:sz w:val="20"/>
                <w:szCs w:val="20"/>
              </w:rPr>
              <w:t xml:space="preserve"> of time that one </w:t>
            </w:r>
          </w:p>
          <w:p w14:paraId="1D8D30F7" w14:textId="77777777" w:rsidR="006D7AE1" w:rsidRDefault="006D7AE1" w:rsidP="00F60DA9">
            <w:pPr>
              <w:spacing w:after="0" w:line="241" w:lineRule="auto"/>
              <w:ind w:left="1081"/>
            </w:pPr>
            <w:r>
              <w:rPr>
                <w:rFonts w:ascii="Arial" w:eastAsia="Arial" w:hAnsi="Arial" w:cs="Arial"/>
                <w:sz w:val="20"/>
              </w:rPr>
              <w:t xml:space="preserve">unit/company/technology type (select where applicable) sets a marginal price based on modelling and projections  </w:t>
            </w:r>
          </w:p>
          <w:p w14:paraId="4C9C27BB" w14:textId="69FC3A53" w:rsidR="006D7AE1" w:rsidRDefault="772EA7F2" w:rsidP="00F60DA9">
            <w:pPr>
              <w:spacing w:after="0"/>
              <w:ind w:left="1081" w:hanging="144"/>
            </w:pPr>
            <w:r w:rsidRPr="30BDC873">
              <w:rPr>
                <w:rFonts w:ascii="Arial" w:eastAsia="Arial" w:hAnsi="Arial" w:cs="Arial"/>
                <w:sz w:val="20"/>
                <w:szCs w:val="20"/>
              </w:rPr>
              <w:t>i</w:t>
            </w:r>
            <w:r w:rsidR="7B74C406" w:rsidRPr="30BDC873">
              <w:rPr>
                <w:rFonts w:ascii="Arial" w:eastAsia="Arial" w:hAnsi="Arial" w:cs="Arial"/>
                <w:sz w:val="20"/>
                <w:szCs w:val="20"/>
              </w:rPr>
              <w:t>i.</w:t>
            </w:r>
            <w:r w:rsidR="7BD1BF43" w:rsidRPr="30BDC873">
              <w:rPr>
                <w:rFonts w:ascii="Arial" w:eastAsia="Arial" w:hAnsi="Arial" w:cs="Arial"/>
                <w:sz w:val="20"/>
                <w:szCs w:val="20"/>
              </w:rPr>
              <w:t xml:space="preserve"> </w:t>
            </w:r>
            <w:r w:rsidR="7B74C406" w:rsidRPr="30BDC873">
              <w:rPr>
                <w:rFonts w:ascii="Arial" w:eastAsia="Arial" w:hAnsi="Arial" w:cs="Arial"/>
                <w:sz w:val="20"/>
                <w:szCs w:val="20"/>
              </w:rPr>
              <w:t xml:space="preserve">If the market scores above 1500 as per the index, it will be deemed as competitive.    </w:t>
            </w:r>
          </w:p>
        </w:tc>
      </w:tr>
    </w:tbl>
    <w:p w14:paraId="3D78BB30" w14:textId="2D17E3EE" w:rsidR="005C1548" w:rsidRDefault="005C1548" w:rsidP="30BDC873">
      <w:pPr>
        <w:spacing w:line="254" w:lineRule="auto"/>
        <w:jc w:val="both"/>
        <w:rPr>
          <w:rFonts w:ascii="Arial" w:eastAsia="Arial" w:hAnsi="Arial" w:cs="Arial"/>
          <w:b/>
          <w:bCs/>
          <w:sz w:val="20"/>
          <w:szCs w:val="20"/>
        </w:rPr>
      </w:pPr>
    </w:p>
    <w:p w14:paraId="49739F32" w14:textId="77777777" w:rsidR="002B1CC9" w:rsidRDefault="002B1CC9" w:rsidP="30BDC873">
      <w:pPr>
        <w:spacing w:line="254" w:lineRule="auto"/>
        <w:jc w:val="both"/>
        <w:rPr>
          <w:rFonts w:ascii="Arial" w:eastAsia="Arial" w:hAnsi="Arial" w:cs="Arial"/>
          <w:b/>
          <w:bCs/>
          <w:sz w:val="20"/>
          <w:szCs w:val="20"/>
        </w:rPr>
      </w:pPr>
    </w:p>
    <w:p w14:paraId="202A4159" w14:textId="77777777" w:rsidR="002B1CC9" w:rsidRDefault="002B1CC9" w:rsidP="30BDC873">
      <w:pPr>
        <w:spacing w:line="254" w:lineRule="auto"/>
        <w:jc w:val="both"/>
        <w:rPr>
          <w:rFonts w:ascii="Arial" w:eastAsia="Arial" w:hAnsi="Arial" w:cs="Arial"/>
          <w:b/>
          <w:bCs/>
          <w:sz w:val="20"/>
          <w:szCs w:val="20"/>
        </w:rPr>
      </w:pPr>
    </w:p>
    <w:p w14:paraId="44A81348" w14:textId="77777777" w:rsidR="002B1CC9" w:rsidRDefault="002B1CC9" w:rsidP="30BDC873">
      <w:pPr>
        <w:spacing w:line="254" w:lineRule="auto"/>
        <w:jc w:val="both"/>
        <w:rPr>
          <w:rFonts w:ascii="Arial" w:eastAsia="Arial" w:hAnsi="Arial" w:cs="Arial"/>
          <w:b/>
          <w:bCs/>
          <w:sz w:val="20"/>
          <w:szCs w:val="20"/>
        </w:rPr>
      </w:pPr>
    </w:p>
    <w:p w14:paraId="2226D139" w14:textId="77777777" w:rsidR="002B1CC9" w:rsidRDefault="002B1CC9" w:rsidP="30BDC873">
      <w:pPr>
        <w:spacing w:line="254" w:lineRule="auto"/>
        <w:jc w:val="both"/>
        <w:rPr>
          <w:rFonts w:ascii="Arial" w:eastAsia="Arial" w:hAnsi="Arial" w:cs="Arial"/>
          <w:b/>
          <w:bCs/>
          <w:sz w:val="20"/>
          <w:szCs w:val="20"/>
        </w:rPr>
      </w:pPr>
    </w:p>
    <w:p w14:paraId="01A0F1EC" w14:textId="77777777" w:rsidR="002B1CC9" w:rsidRDefault="002B1CC9" w:rsidP="30BDC873">
      <w:pPr>
        <w:spacing w:line="254" w:lineRule="auto"/>
        <w:jc w:val="both"/>
        <w:rPr>
          <w:rFonts w:ascii="Arial" w:eastAsia="Arial" w:hAnsi="Arial" w:cs="Arial"/>
          <w:b/>
          <w:bCs/>
          <w:sz w:val="20"/>
          <w:szCs w:val="20"/>
        </w:rPr>
      </w:pPr>
    </w:p>
    <w:p w14:paraId="05589AEF" w14:textId="77777777" w:rsidR="002B1CC9" w:rsidRDefault="002B1CC9" w:rsidP="30BDC873">
      <w:pPr>
        <w:spacing w:line="254" w:lineRule="auto"/>
        <w:jc w:val="both"/>
        <w:rPr>
          <w:rFonts w:ascii="Arial" w:eastAsia="Arial" w:hAnsi="Arial" w:cs="Arial"/>
          <w:b/>
          <w:bCs/>
          <w:sz w:val="20"/>
          <w:szCs w:val="20"/>
        </w:rPr>
      </w:pPr>
    </w:p>
    <w:p w14:paraId="31528C8E" w14:textId="77777777" w:rsidR="002B1CC9" w:rsidRDefault="002B1CC9" w:rsidP="30BDC873">
      <w:pPr>
        <w:spacing w:line="254" w:lineRule="auto"/>
        <w:jc w:val="both"/>
        <w:rPr>
          <w:rFonts w:ascii="Arial" w:eastAsia="Arial" w:hAnsi="Arial" w:cs="Arial"/>
          <w:b/>
          <w:bCs/>
          <w:sz w:val="20"/>
          <w:szCs w:val="20"/>
        </w:rPr>
      </w:pPr>
    </w:p>
    <w:p w14:paraId="2609A68B" w14:textId="77777777" w:rsidR="002B1CC9" w:rsidRDefault="002B1CC9" w:rsidP="30BDC873">
      <w:pPr>
        <w:spacing w:line="254" w:lineRule="auto"/>
        <w:jc w:val="both"/>
        <w:rPr>
          <w:rFonts w:ascii="Arial" w:eastAsia="Arial" w:hAnsi="Arial" w:cs="Arial"/>
          <w:b/>
          <w:bCs/>
          <w:sz w:val="20"/>
          <w:szCs w:val="20"/>
        </w:rPr>
      </w:pPr>
    </w:p>
    <w:p w14:paraId="4B8DB4F6" w14:textId="77777777" w:rsidR="002B1CC9" w:rsidRDefault="002B1CC9" w:rsidP="30BDC873">
      <w:pPr>
        <w:spacing w:line="254" w:lineRule="auto"/>
        <w:jc w:val="both"/>
        <w:rPr>
          <w:rFonts w:ascii="Arial" w:eastAsia="Arial" w:hAnsi="Arial" w:cs="Arial"/>
          <w:b/>
          <w:bCs/>
          <w:sz w:val="20"/>
          <w:szCs w:val="20"/>
        </w:rPr>
      </w:pPr>
    </w:p>
    <w:p w14:paraId="1760C9DB" w14:textId="77777777" w:rsidR="002B1CC9" w:rsidRDefault="002B1CC9" w:rsidP="30BDC873">
      <w:pPr>
        <w:spacing w:line="254" w:lineRule="auto"/>
        <w:jc w:val="both"/>
        <w:rPr>
          <w:rFonts w:ascii="Arial" w:eastAsia="Arial" w:hAnsi="Arial" w:cs="Arial"/>
          <w:b/>
          <w:bCs/>
          <w:sz w:val="20"/>
          <w:szCs w:val="20"/>
        </w:rPr>
      </w:pPr>
    </w:p>
    <w:p w14:paraId="01EC3621" w14:textId="77777777" w:rsidR="002B1CC9" w:rsidRDefault="002B1CC9" w:rsidP="30BDC873">
      <w:pPr>
        <w:spacing w:line="254" w:lineRule="auto"/>
        <w:jc w:val="both"/>
        <w:rPr>
          <w:rFonts w:ascii="Arial" w:eastAsia="Arial" w:hAnsi="Arial" w:cs="Arial"/>
          <w:b/>
          <w:bCs/>
          <w:sz w:val="20"/>
          <w:szCs w:val="20"/>
        </w:rPr>
      </w:pPr>
    </w:p>
    <w:p w14:paraId="407D7484" w14:textId="4F7F9516" w:rsidR="005C1548" w:rsidRDefault="005C1548" w:rsidP="1BB9BD05">
      <w:pPr>
        <w:spacing w:line="254" w:lineRule="auto"/>
        <w:jc w:val="both"/>
        <w:rPr>
          <w:rFonts w:cs="Poppins"/>
          <w:sz w:val="24"/>
          <w:szCs w:val="24"/>
        </w:rPr>
      </w:pPr>
      <w:r w:rsidRPr="30BDC873">
        <w:rPr>
          <w:rFonts w:ascii="Arial" w:eastAsia="Arial" w:hAnsi="Arial" w:cs="Arial"/>
          <w:b/>
          <w:bCs/>
          <w:sz w:val="20"/>
          <w:szCs w:val="20"/>
        </w:rPr>
        <w:t xml:space="preserve">Please provide your assessment of each </w:t>
      </w:r>
      <w:r w:rsidR="5474EB4A" w:rsidRPr="30BDC873">
        <w:rPr>
          <w:rFonts w:ascii="Arial" w:eastAsia="Arial" w:hAnsi="Arial" w:cs="Arial"/>
          <w:b/>
          <w:bCs/>
          <w:sz w:val="20"/>
          <w:szCs w:val="20"/>
        </w:rPr>
        <w:t>criterion</w:t>
      </w:r>
      <w:r w:rsidRPr="30BDC873">
        <w:rPr>
          <w:rFonts w:ascii="Arial" w:eastAsia="Arial" w:hAnsi="Arial" w:cs="Arial"/>
          <w:b/>
          <w:bCs/>
          <w:sz w:val="20"/>
          <w:szCs w:val="20"/>
        </w:rPr>
        <w:t xml:space="preserve"> in the blow pro-forma: </w:t>
      </w:r>
    </w:p>
    <w:tbl>
      <w:tblPr>
        <w:tblStyle w:val="TableGrid0"/>
        <w:tblW w:w="10478" w:type="dxa"/>
        <w:tblInd w:w="7" w:type="dxa"/>
        <w:tblCellMar>
          <w:top w:w="11" w:type="dxa"/>
          <w:left w:w="106" w:type="dxa"/>
          <w:right w:w="115" w:type="dxa"/>
        </w:tblCellMar>
        <w:tblLook w:val="04A0" w:firstRow="1" w:lastRow="0" w:firstColumn="1" w:lastColumn="0" w:noHBand="0" w:noVBand="1"/>
      </w:tblPr>
      <w:tblGrid>
        <w:gridCol w:w="5237"/>
        <w:gridCol w:w="5241"/>
      </w:tblGrid>
      <w:tr w:rsidR="005C1548" w14:paraId="0904D2FA" w14:textId="77777777" w:rsidTr="59AFF0A2">
        <w:trPr>
          <w:trHeight w:val="239"/>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27EBD5C1" w14:textId="77777777" w:rsidR="005C1548" w:rsidRDefault="005C1548" w:rsidP="00F60DA9">
            <w:pPr>
              <w:spacing w:after="0"/>
            </w:pPr>
            <w:r>
              <w:rPr>
                <w:rFonts w:ascii="Arial" w:eastAsia="Arial" w:hAnsi="Arial" w:cs="Arial"/>
                <w:b/>
                <w:sz w:val="20"/>
              </w:rPr>
              <w:t xml:space="preserve">Product Name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412E0" w14:textId="77777777" w:rsidR="005C1548" w:rsidRDefault="005C1548" w:rsidP="00F60DA9">
            <w:pPr>
              <w:spacing w:after="0"/>
              <w:ind w:left="4"/>
            </w:pPr>
            <w:r>
              <w:rPr>
                <w:rFonts w:ascii="Arial" w:eastAsia="Arial" w:hAnsi="Arial" w:cs="Arial"/>
                <w:b/>
                <w:sz w:val="20"/>
              </w:rPr>
              <w:t xml:space="preserve"> </w:t>
            </w:r>
          </w:p>
        </w:tc>
      </w:tr>
      <w:tr w:rsidR="005C1548" w14:paraId="2FF2D103" w14:textId="77777777" w:rsidTr="59AFF0A2">
        <w:trPr>
          <w:trHeight w:val="24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191E6BC2" w14:textId="77777777" w:rsidR="005C1548" w:rsidRDefault="005C1548" w:rsidP="00F60DA9">
            <w:pPr>
              <w:spacing w:after="0"/>
            </w:pPr>
            <w:r>
              <w:rPr>
                <w:rFonts w:ascii="Arial" w:eastAsia="Arial" w:hAnsi="Arial" w:cs="Arial"/>
                <w:b/>
                <w:sz w:val="20"/>
              </w:rPr>
              <w:t xml:space="preserve">Product Description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8A806" w14:textId="77777777" w:rsidR="005C1548" w:rsidRDefault="005C1548" w:rsidP="00F60DA9">
            <w:pPr>
              <w:spacing w:after="0"/>
              <w:ind w:left="4"/>
            </w:pPr>
            <w:r>
              <w:rPr>
                <w:rFonts w:ascii="Arial" w:eastAsia="Arial" w:hAnsi="Arial" w:cs="Arial"/>
                <w:b/>
                <w:sz w:val="20"/>
              </w:rPr>
              <w:t xml:space="preserve"> </w:t>
            </w:r>
          </w:p>
        </w:tc>
      </w:tr>
      <w:tr w:rsidR="005C1548" w14:paraId="1613A408" w14:textId="77777777" w:rsidTr="59AFF0A2">
        <w:trPr>
          <w:trHeight w:val="24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114929F9" w14:textId="5C9A73CE" w:rsidR="005C1548" w:rsidRDefault="265FAA11" w:rsidP="00F60DA9">
            <w:pPr>
              <w:spacing w:after="0"/>
            </w:pPr>
            <w:r w:rsidRPr="59AFF0A2">
              <w:rPr>
                <w:rFonts w:ascii="Arial" w:eastAsia="Arial" w:hAnsi="Arial" w:cs="Arial"/>
                <w:b/>
                <w:bCs/>
                <w:sz w:val="20"/>
                <w:szCs w:val="20"/>
              </w:rPr>
              <w:t>N</w:t>
            </w:r>
            <w:r w:rsidR="51ADD215" w:rsidRPr="59AFF0A2">
              <w:rPr>
                <w:rFonts w:ascii="Arial" w:eastAsia="Arial" w:hAnsi="Arial" w:cs="Arial"/>
                <w:b/>
                <w:bCs/>
                <w:sz w:val="20"/>
                <w:szCs w:val="20"/>
              </w:rPr>
              <w:t xml:space="preserve">ESO Business Lead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BECAE" w14:textId="77777777" w:rsidR="005C1548" w:rsidRDefault="005C1548" w:rsidP="00F60DA9">
            <w:pPr>
              <w:spacing w:after="0"/>
              <w:ind w:left="4"/>
            </w:pPr>
            <w:r>
              <w:rPr>
                <w:rFonts w:ascii="Arial" w:eastAsia="Arial" w:hAnsi="Arial" w:cs="Arial"/>
                <w:b/>
                <w:sz w:val="20"/>
              </w:rPr>
              <w:t xml:space="preserve"> </w:t>
            </w:r>
          </w:p>
        </w:tc>
      </w:tr>
      <w:tr w:rsidR="005C1548" w14:paraId="355FB345" w14:textId="77777777" w:rsidTr="59AFF0A2">
        <w:trPr>
          <w:trHeight w:val="24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0A889210" w14:textId="77777777" w:rsidR="005C1548" w:rsidRDefault="005C1548" w:rsidP="00F60DA9">
            <w:pPr>
              <w:spacing w:after="0"/>
            </w:pPr>
            <w:r>
              <w:rPr>
                <w:rFonts w:ascii="Arial" w:eastAsia="Arial" w:hAnsi="Arial" w:cs="Arial"/>
                <w:b/>
                <w:sz w:val="20"/>
              </w:rPr>
              <w:t xml:space="preserve">RAPID Complete (Please provide hyperlink)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82A68" w14:textId="77777777" w:rsidR="005C1548" w:rsidRDefault="005C1548" w:rsidP="00F60DA9">
            <w:pPr>
              <w:spacing w:after="0"/>
              <w:ind w:left="4"/>
            </w:pPr>
            <w:r>
              <w:rPr>
                <w:rFonts w:ascii="Arial" w:eastAsia="Arial" w:hAnsi="Arial" w:cs="Arial"/>
                <w:b/>
                <w:sz w:val="20"/>
              </w:rPr>
              <w:t xml:space="preserve"> </w:t>
            </w:r>
          </w:p>
        </w:tc>
      </w:tr>
      <w:tr w:rsidR="005C1548" w14:paraId="466BD02B" w14:textId="77777777" w:rsidTr="59AFF0A2">
        <w:trPr>
          <w:trHeight w:val="24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336D2F97" w14:textId="77777777" w:rsidR="005C1548" w:rsidRDefault="005C1548" w:rsidP="00F60DA9">
            <w:pPr>
              <w:spacing w:after="0"/>
            </w:pPr>
            <w:r>
              <w:rPr>
                <w:rFonts w:ascii="Arial" w:eastAsia="Arial" w:hAnsi="Arial" w:cs="Arial"/>
                <w:b/>
                <w:sz w:val="20"/>
              </w:rPr>
              <w:t xml:space="preserve">RACI Complete (Please provide hyperlink)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77F4E" w14:textId="77777777" w:rsidR="005C1548" w:rsidRDefault="005C1548" w:rsidP="00F60DA9">
            <w:pPr>
              <w:spacing w:after="0"/>
              <w:ind w:left="4"/>
            </w:pPr>
            <w:r>
              <w:rPr>
                <w:rFonts w:ascii="Arial" w:eastAsia="Arial" w:hAnsi="Arial" w:cs="Arial"/>
                <w:b/>
                <w:sz w:val="20"/>
              </w:rPr>
              <w:t xml:space="preserve"> </w:t>
            </w:r>
          </w:p>
        </w:tc>
      </w:tr>
      <w:tr w:rsidR="005C1548" w14:paraId="0E6CE7F5" w14:textId="77777777" w:rsidTr="59AFF0A2">
        <w:trPr>
          <w:trHeight w:val="24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311DCCC7" w14:textId="77777777" w:rsidR="005C1548" w:rsidRDefault="005C1548" w:rsidP="00F60DA9">
            <w:pPr>
              <w:spacing w:after="0"/>
            </w:pPr>
            <w:r>
              <w:rPr>
                <w:rFonts w:ascii="Arial" w:eastAsia="Arial" w:hAnsi="Arial" w:cs="Arial"/>
                <w:b/>
                <w:sz w:val="20"/>
              </w:rPr>
              <w:t xml:space="preserve">Product Description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5A8E3" w14:textId="77777777" w:rsidR="005C1548" w:rsidRDefault="005C1548" w:rsidP="00F60DA9">
            <w:pPr>
              <w:spacing w:after="0"/>
              <w:ind w:left="4"/>
            </w:pPr>
            <w:r>
              <w:rPr>
                <w:rFonts w:ascii="Arial" w:eastAsia="Arial" w:hAnsi="Arial" w:cs="Arial"/>
                <w:b/>
                <w:sz w:val="20"/>
              </w:rPr>
              <w:t xml:space="preserve"> </w:t>
            </w:r>
          </w:p>
        </w:tc>
      </w:tr>
      <w:tr w:rsidR="005C1548" w14:paraId="75138F95" w14:textId="77777777" w:rsidTr="59AFF0A2">
        <w:trPr>
          <w:trHeight w:val="239"/>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030B4D2B" w14:textId="77777777" w:rsidR="005C1548" w:rsidRDefault="005C1548" w:rsidP="00F60DA9">
            <w:pPr>
              <w:spacing w:after="0"/>
            </w:pPr>
            <w:r>
              <w:rPr>
                <w:rFonts w:ascii="Arial" w:eastAsia="Arial" w:hAnsi="Arial" w:cs="Arial"/>
                <w:b/>
                <w:sz w:val="20"/>
              </w:rPr>
              <w:t xml:space="preserve">Planned Go-Live Date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9C0FB5" w14:textId="77777777" w:rsidR="005C1548" w:rsidRDefault="005C1548" w:rsidP="00F60DA9">
            <w:pPr>
              <w:spacing w:after="0"/>
              <w:ind w:left="4"/>
            </w:pPr>
            <w:r>
              <w:rPr>
                <w:rFonts w:ascii="Arial" w:eastAsia="Arial" w:hAnsi="Arial" w:cs="Arial"/>
                <w:b/>
                <w:sz w:val="20"/>
              </w:rPr>
              <w:t xml:space="preserve"> </w:t>
            </w:r>
          </w:p>
        </w:tc>
      </w:tr>
    </w:tbl>
    <w:p w14:paraId="0A784F81" w14:textId="77777777" w:rsidR="005C1548" w:rsidRDefault="005C1548" w:rsidP="005C1548">
      <w:pPr>
        <w:spacing w:after="0"/>
      </w:pPr>
      <w:r>
        <w:rPr>
          <w:rFonts w:ascii="Arial" w:eastAsia="Arial" w:hAnsi="Arial" w:cs="Arial"/>
          <w:b/>
          <w:sz w:val="20"/>
        </w:rPr>
        <w:t xml:space="preserve"> </w:t>
      </w:r>
    </w:p>
    <w:tbl>
      <w:tblPr>
        <w:tblStyle w:val="TableGrid0"/>
        <w:tblW w:w="10477" w:type="dxa"/>
        <w:tblInd w:w="7" w:type="dxa"/>
        <w:tblCellMar>
          <w:top w:w="11" w:type="dxa"/>
          <w:left w:w="106" w:type="dxa"/>
          <w:right w:w="115" w:type="dxa"/>
        </w:tblCellMar>
        <w:tblLook w:val="04A0" w:firstRow="1" w:lastRow="0" w:firstColumn="1" w:lastColumn="0" w:noHBand="0" w:noVBand="1"/>
      </w:tblPr>
      <w:tblGrid>
        <w:gridCol w:w="5238"/>
        <w:gridCol w:w="5239"/>
      </w:tblGrid>
      <w:tr w:rsidR="005C1548" w14:paraId="30CE2E5D" w14:textId="77777777" w:rsidTr="30BDC873">
        <w:trPr>
          <w:trHeight w:val="238"/>
        </w:trPr>
        <w:tc>
          <w:tcPr>
            <w:tcW w:w="5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448EAB74" w14:textId="77777777" w:rsidR="005C1548" w:rsidRDefault="005C1548" w:rsidP="00F60DA9">
            <w:pPr>
              <w:spacing w:after="0"/>
            </w:pPr>
            <w:r>
              <w:rPr>
                <w:rFonts w:ascii="Arial" w:eastAsia="Arial" w:hAnsi="Arial" w:cs="Arial"/>
                <w:b/>
                <w:sz w:val="20"/>
              </w:rPr>
              <w:t xml:space="preserve">Criteria </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305465B2" w14:textId="77777777" w:rsidR="005C1548" w:rsidRDefault="005C1548" w:rsidP="00F60DA9">
            <w:pPr>
              <w:spacing w:after="0"/>
              <w:ind w:left="2"/>
            </w:pPr>
            <w:r>
              <w:rPr>
                <w:rFonts w:ascii="Arial" w:eastAsia="Arial" w:hAnsi="Arial" w:cs="Arial"/>
                <w:b/>
                <w:sz w:val="20"/>
              </w:rPr>
              <w:t xml:space="preserve">Assessment </w:t>
            </w:r>
          </w:p>
        </w:tc>
      </w:tr>
      <w:tr w:rsidR="005C1548" w14:paraId="1100C2DF" w14:textId="77777777" w:rsidTr="30BDC873">
        <w:trPr>
          <w:trHeight w:val="933"/>
        </w:trPr>
        <w:tc>
          <w:tcPr>
            <w:tcW w:w="5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5714F" w14:textId="77777777" w:rsidR="005C1548" w:rsidRDefault="005C1548" w:rsidP="00F60DA9">
            <w:pPr>
              <w:spacing w:after="0"/>
            </w:pPr>
            <w:r>
              <w:rPr>
                <w:rFonts w:ascii="Arial" w:eastAsia="Arial" w:hAnsi="Arial" w:cs="Arial"/>
                <w:b/>
                <w:sz w:val="20"/>
              </w:rPr>
              <w:t xml:space="preserve">Homogeneity </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5E076" w14:textId="5DE534C7" w:rsidR="005C1548" w:rsidRDefault="005C1548" w:rsidP="30BDC873">
            <w:pPr>
              <w:spacing w:after="0" w:line="242" w:lineRule="auto"/>
              <w:ind w:left="2"/>
            </w:pPr>
            <w:r w:rsidRPr="30BDC873">
              <w:rPr>
                <w:rFonts w:ascii="Arial" w:eastAsia="Arial" w:hAnsi="Arial" w:cs="Arial"/>
                <w:i/>
                <w:iCs/>
                <w:sz w:val="20"/>
                <w:szCs w:val="20"/>
              </w:rPr>
              <w:t>Please inse</w:t>
            </w:r>
            <w:r w:rsidR="002B1CC9">
              <w:rPr>
                <w:rFonts w:ascii="Arial" w:eastAsia="Arial" w:hAnsi="Arial" w:cs="Arial"/>
                <w:i/>
                <w:iCs/>
                <w:sz w:val="20"/>
                <w:szCs w:val="20"/>
              </w:rPr>
              <w:t>r</w:t>
            </w:r>
            <w:r w:rsidRPr="30BDC873">
              <w:rPr>
                <w:rFonts w:ascii="Arial" w:eastAsia="Arial" w:hAnsi="Arial" w:cs="Arial"/>
                <w:i/>
                <w:iCs/>
                <w:sz w:val="20"/>
                <w:szCs w:val="20"/>
              </w:rPr>
              <w:t xml:space="preserve">t your assessment against the criteria highlighted in figure 1. Please provide as much detail as necessary to support your decision on payment mechanisms. </w:t>
            </w:r>
          </w:p>
        </w:tc>
      </w:tr>
      <w:tr w:rsidR="005C1548" w14:paraId="358A4433" w14:textId="77777777" w:rsidTr="30BDC873">
        <w:trPr>
          <w:trHeight w:val="929"/>
        </w:trPr>
        <w:tc>
          <w:tcPr>
            <w:tcW w:w="5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09ABC" w14:textId="77777777" w:rsidR="005C1548" w:rsidRDefault="005C1548" w:rsidP="00F60DA9">
            <w:pPr>
              <w:spacing w:after="0"/>
            </w:pPr>
            <w:r>
              <w:rPr>
                <w:rFonts w:ascii="Arial" w:eastAsia="Arial" w:hAnsi="Arial" w:cs="Arial"/>
                <w:b/>
                <w:sz w:val="20"/>
              </w:rPr>
              <w:t xml:space="preserve">Full Information </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3F8BD" w14:textId="3D269741" w:rsidR="005C1548" w:rsidRDefault="005C1548" w:rsidP="30BDC873">
            <w:pPr>
              <w:spacing w:after="2" w:line="239" w:lineRule="auto"/>
              <w:ind w:left="2"/>
            </w:pPr>
            <w:r w:rsidRPr="30BDC873">
              <w:rPr>
                <w:rFonts w:ascii="Arial" w:eastAsia="Arial" w:hAnsi="Arial" w:cs="Arial"/>
                <w:i/>
                <w:iCs/>
                <w:sz w:val="20"/>
                <w:szCs w:val="20"/>
              </w:rPr>
              <w:t>Please inse</w:t>
            </w:r>
            <w:r w:rsidR="002B1CC9">
              <w:rPr>
                <w:rFonts w:ascii="Arial" w:eastAsia="Arial" w:hAnsi="Arial" w:cs="Arial"/>
                <w:i/>
                <w:iCs/>
                <w:sz w:val="20"/>
                <w:szCs w:val="20"/>
              </w:rPr>
              <w:t>r</w:t>
            </w:r>
            <w:r w:rsidRPr="30BDC873">
              <w:rPr>
                <w:rFonts w:ascii="Arial" w:eastAsia="Arial" w:hAnsi="Arial" w:cs="Arial"/>
                <w:i/>
                <w:iCs/>
                <w:sz w:val="20"/>
                <w:szCs w:val="20"/>
              </w:rPr>
              <w:t>t your assessment against the criteria highlighted in figure 1. Please provide as much detail as necessary to support your decision on payment mechanisms.</w:t>
            </w:r>
            <w:r w:rsidRPr="30BDC873">
              <w:rPr>
                <w:rFonts w:ascii="Arial" w:eastAsia="Arial" w:hAnsi="Arial" w:cs="Arial"/>
                <w:b/>
                <w:bCs/>
                <w:sz w:val="20"/>
                <w:szCs w:val="20"/>
              </w:rPr>
              <w:t xml:space="preserve"> </w:t>
            </w:r>
          </w:p>
        </w:tc>
      </w:tr>
      <w:tr w:rsidR="005C1548" w14:paraId="2D425DB9" w14:textId="77777777" w:rsidTr="30BDC873">
        <w:trPr>
          <w:trHeight w:val="931"/>
        </w:trPr>
        <w:tc>
          <w:tcPr>
            <w:tcW w:w="5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734B1" w14:textId="77777777" w:rsidR="005C1548" w:rsidRDefault="005C1548" w:rsidP="00F60DA9">
            <w:pPr>
              <w:spacing w:after="0"/>
            </w:pPr>
            <w:r>
              <w:rPr>
                <w:rFonts w:ascii="Arial" w:eastAsia="Arial" w:hAnsi="Arial" w:cs="Arial"/>
                <w:b/>
                <w:sz w:val="20"/>
              </w:rPr>
              <w:t xml:space="preserve">Competition </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3514A" w14:textId="0C8564BE" w:rsidR="005C1548" w:rsidRDefault="005C1548" w:rsidP="30BDC873">
            <w:pPr>
              <w:spacing w:after="0" w:line="241" w:lineRule="auto"/>
              <w:ind w:left="2"/>
            </w:pPr>
            <w:r w:rsidRPr="30BDC873">
              <w:rPr>
                <w:rFonts w:ascii="Arial" w:eastAsia="Arial" w:hAnsi="Arial" w:cs="Arial"/>
                <w:i/>
                <w:iCs/>
                <w:sz w:val="20"/>
                <w:szCs w:val="20"/>
              </w:rPr>
              <w:t>Please inse</w:t>
            </w:r>
            <w:r w:rsidR="002B1CC9">
              <w:rPr>
                <w:rFonts w:ascii="Arial" w:eastAsia="Arial" w:hAnsi="Arial" w:cs="Arial"/>
                <w:i/>
                <w:iCs/>
                <w:sz w:val="20"/>
                <w:szCs w:val="20"/>
              </w:rPr>
              <w:t>r</w:t>
            </w:r>
            <w:r w:rsidRPr="30BDC873">
              <w:rPr>
                <w:rFonts w:ascii="Arial" w:eastAsia="Arial" w:hAnsi="Arial" w:cs="Arial"/>
                <w:i/>
                <w:iCs/>
                <w:sz w:val="20"/>
                <w:szCs w:val="20"/>
              </w:rPr>
              <w:t>t your assessment against the criteria highlighted in figure 1. Please provide as much detail as necessary to support your decision on payment mechanisms.</w:t>
            </w:r>
            <w:r w:rsidRPr="30BDC873">
              <w:rPr>
                <w:rFonts w:ascii="Arial" w:eastAsia="Arial" w:hAnsi="Arial" w:cs="Arial"/>
                <w:b/>
                <w:bCs/>
                <w:sz w:val="20"/>
                <w:szCs w:val="20"/>
              </w:rPr>
              <w:t xml:space="preserve"> </w:t>
            </w:r>
          </w:p>
        </w:tc>
      </w:tr>
    </w:tbl>
    <w:p w14:paraId="661253E0" w14:textId="77777777" w:rsidR="005C1548" w:rsidRDefault="005C1548" w:rsidP="005C1548">
      <w:pPr>
        <w:spacing w:after="0"/>
      </w:pPr>
      <w:r>
        <w:rPr>
          <w:rFonts w:ascii="Arial" w:eastAsia="Arial" w:hAnsi="Arial" w:cs="Arial"/>
          <w:b/>
          <w:sz w:val="20"/>
        </w:rPr>
        <w:t xml:space="preserve"> </w:t>
      </w:r>
    </w:p>
    <w:tbl>
      <w:tblPr>
        <w:tblStyle w:val="TableGrid0"/>
        <w:tblW w:w="10478" w:type="dxa"/>
        <w:tblInd w:w="7" w:type="dxa"/>
        <w:tblCellMar>
          <w:top w:w="9" w:type="dxa"/>
          <w:left w:w="106" w:type="dxa"/>
          <w:right w:w="115" w:type="dxa"/>
        </w:tblCellMar>
        <w:tblLook w:val="04A0" w:firstRow="1" w:lastRow="0" w:firstColumn="1" w:lastColumn="0" w:noHBand="0" w:noVBand="1"/>
      </w:tblPr>
      <w:tblGrid>
        <w:gridCol w:w="5237"/>
        <w:gridCol w:w="5241"/>
      </w:tblGrid>
      <w:tr w:rsidR="005C1548" w14:paraId="32D841BC" w14:textId="77777777" w:rsidTr="005C1548">
        <w:trPr>
          <w:trHeight w:val="467"/>
        </w:trPr>
        <w:tc>
          <w:tcPr>
            <w:tcW w:w="5237" w:type="dxa"/>
            <w:tcBorders>
              <w:top w:val="single" w:sz="4" w:space="0" w:color="000000"/>
              <w:left w:val="single" w:sz="4" w:space="0" w:color="000000"/>
              <w:bottom w:val="single" w:sz="4" w:space="0" w:color="000000"/>
              <w:right w:val="single" w:sz="4" w:space="0" w:color="000000"/>
            </w:tcBorders>
            <w:shd w:val="clear" w:color="auto" w:fill="650B4E" w:themeFill="accent1" w:themeFillTint="E6"/>
          </w:tcPr>
          <w:p w14:paraId="6828B820" w14:textId="77777777" w:rsidR="005C1548" w:rsidRDefault="005C1548" w:rsidP="00F60DA9">
            <w:pPr>
              <w:spacing w:after="0"/>
            </w:pPr>
            <w:r>
              <w:rPr>
                <w:rFonts w:ascii="Arial" w:eastAsia="Arial" w:hAnsi="Arial" w:cs="Arial"/>
                <w:b/>
                <w:sz w:val="20"/>
              </w:rPr>
              <w:t xml:space="preserve">Conclusion </w:t>
            </w:r>
          </w:p>
        </w:tc>
        <w:tc>
          <w:tcPr>
            <w:tcW w:w="5241" w:type="dxa"/>
            <w:tcBorders>
              <w:top w:val="single" w:sz="4" w:space="0" w:color="000000"/>
              <w:left w:val="single" w:sz="4" w:space="0" w:color="000000"/>
              <w:bottom w:val="single" w:sz="4" w:space="0" w:color="000000"/>
              <w:right w:val="single" w:sz="4" w:space="0" w:color="000000"/>
            </w:tcBorders>
          </w:tcPr>
          <w:p w14:paraId="7D2C9836" w14:textId="77777777" w:rsidR="005C1548" w:rsidRDefault="005C1548" w:rsidP="00F60DA9">
            <w:pPr>
              <w:spacing w:after="0"/>
              <w:ind w:left="4"/>
            </w:pPr>
            <w:r>
              <w:rPr>
                <w:rFonts w:ascii="Arial" w:eastAsia="Arial" w:hAnsi="Arial" w:cs="Arial"/>
                <w:sz w:val="20"/>
              </w:rPr>
              <w:t xml:space="preserve">Please insert your conclusion. Detail key points in support of this submission. </w:t>
            </w:r>
          </w:p>
        </w:tc>
      </w:tr>
    </w:tbl>
    <w:p w14:paraId="2D5E955A" w14:textId="77777777" w:rsidR="005C1548" w:rsidRDefault="005C1548" w:rsidP="005C1548">
      <w:pPr>
        <w:spacing w:after="0"/>
      </w:pPr>
      <w:r>
        <w:rPr>
          <w:rFonts w:ascii="Arial" w:eastAsia="Arial" w:hAnsi="Arial" w:cs="Arial"/>
          <w:b/>
          <w:sz w:val="20"/>
        </w:rPr>
        <w:t xml:space="preserve"> </w:t>
      </w:r>
    </w:p>
    <w:p w14:paraId="77145E78" w14:textId="18EE2546" w:rsidR="005C1548" w:rsidRDefault="005C1548" w:rsidP="36B3A10E">
      <w:pPr>
        <w:spacing w:after="0" w:line="254" w:lineRule="auto"/>
        <w:ind w:left="-5"/>
      </w:pPr>
      <w:r w:rsidRPr="36B3A10E">
        <w:rPr>
          <w:rFonts w:ascii="Arial" w:eastAsia="Arial" w:hAnsi="Arial" w:cs="Arial"/>
          <w:b/>
          <w:bCs/>
          <w:sz w:val="20"/>
          <w:szCs w:val="20"/>
        </w:rPr>
        <w:t xml:space="preserve">If Pay as Cleared is not the outcome, further detail is required. </w:t>
      </w:r>
    </w:p>
    <w:tbl>
      <w:tblPr>
        <w:tblStyle w:val="TableGrid0"/>
        <w:tblW w:w="10478" w:type="dxa"/>
        <w:tblInd w:w="7" w:type="dxa"/>
        <w:tblCellMar>
          <w:top w:w="11" w:type="dxa"/>
          <w:left w:w="106" w:type="dxa"/>
          <w:right w:w="97" w:type="dxa"/>
        </w:tblCellMar>
        <w:tblLook w:val="04A0" w:firstRow="1" w:lastRow="0" w:firstColumn="1" w:lastColumn="0" w:noHBand="0" w:noVBand="1"/>
      </w:tblPr>
      <w:tblGrid>
        <w:gridCol w:w="5237"/>
        <w:gridCol w:w="5241"/>
      </w:tblGrid>
      <w:tr w:rsidR="005C1548" w14:paraId="191099A0" w14:textId="77777777" w:rsidTr="30BDC873">
        <w:trPr>
          <w:trHeight w:val="469"/>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63791DF9" w14:textId="77777777" w:rsidR="005C1548" w:rsidRDefault="005C1548" w:rsidP="30BDC873">
            <w:pPr>
              <w:spacing w:after="0"/>
              <w:jc w:val="both"/>
            </w:pPr>
            <w:r w:rsidRPr="30BDC873">
              <w:rPr>
                <w:rFonts w:ascii="Arial" w:eastAsia="Arial" w:hAnsi="Arial" w:cs="Arial"/>
                <w:sz w:val="20"/>
                <w:szCs w:val="20"/>
              </w:rPr>
              <w:t xml:space="preserve">Overall Assessment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FC761" w14:textId="4D648DD3" w:rsidR="005C1548" w:rsidRDefault="5E48A7E2" w:rsidP="00F60DA9">
            <w:pPr>
              <w:spacing w:after="0"/>
              <w:ind w:left="4"/>
            </w:pPr>
            <w:r w:rsidRPr="30BDC873">
              <w:rPr>
                <w:rFonts w:ascii="Arial" w:eastAsia="Arial" w:hAnsi="Arial" w:cs="Arial"/>
                <w:sz w:val="20"/>
                <w:szCs w:val="20"/>
              </w:rPr>
              <w:t>Marginal Pricing/Alternative method – provide details (Delete where applicable)</w:t>
            </w:r>
          </w:p>
        </w:tc>
      </w:tr>
      <w:tr w:rsidR="005C1548" w14:paraId="419ABAA3" w14:textId="77777777" w:rsidTr="30BDC873">
        <w:trPr>
          <w:trHeight w:val="470"/>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2CE24A3F" w14:textId="1B8B9B3A" w:rsidR="005C1548" w:rsidRDefault="005C1548" w:rsidP="30BDC873">
            <w:pPr>
              <w:spacing w:after="0"/>
              <w:jc w:val="both"/>
            </w:pPr>
            <w:r w:rsidRPr="30BDC873">
              <w:rPr>
                <w:rFonts w:ascii="Arial" w:eastAsia="Arial" w:hAnsi="Arial" w:cs="Arial"/>
                <w:sz w:val="20"/>
                <w:szCs w:val="20"/>
              </w:rPr>
              <w:t xml:space="preserve">Description of measure proposed to minimise the use of the </w:t>
            </w:r>
            <w:r w:rsidR="00096B06">
              <w:rPr>
                <w:rFonts w:ascii="Arial" w:eastAsia="Arial" w:hAnsi="Arial" w:cs="Arial"/>
                <w:sz w:val="20"/>
                <w:szCs w:val="20"/>
              </w:rPr>
              <w:t>s</w:t>
            </w:r>
            <w:r w:rsidRPr="30BDC873">
              <w:rPr>
                <w:rFonts w:ascii="Arial" w:eastAsia="Arial" w:hAnsi="Arial" w:cs="Arial"/>
                <w:sz w:val="20"/>
                <w:szCs w:val="20"/>
              </w:rPr>
              <w:t xml:space="preserve">pecific product subject to economic efficiency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7126E" w14:textId="77777777" w:rsidR="005C1548" w:rsidRDefault="005C1548" w:rsidP="00F60DA9">
            <w:pPr>
              <w:spacing w:after="0"/>
              <w:ind w:left="4"/>
            </w:pPr>
            <w:r>
              <w:rPr>
                <w:rFonts w:ascii="Arial" w:eastAsia="Arial" w:hAnsi="Arial" w:cs="Arial"/>
                <w:sz w:val="20"/>
              </w:rPr>
              <w:t xml:space="preserve"> </w:t>
            </w:r>
          </w:p>
        </w:tc>
      </w:tr>
      <w:tr w:rsidR="005C1548" w14:paraId="4D4F4533" w14:textId="77777777" w:rsidTr="30BDC873">
        <w:trPr>
          <w:trHeight w:val="665"/>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67F6CD4A" w14:textId="76EA4698" w:rsidR="005C1548" w:rsidRPr="005C1548" w:rsidRDefault="005C1548" w:rsidP="30BDC873">
            <w:pPr>
              <w:spacing w:after="0"/>
              <w:jc w:val="both"/>
              <w:rPr>
                <w:color w:val="FFFFFF" w:themeColor="background1"/>
              </w:rPr>
            </w:pPr>
            <w:r w:rsidRPr="30BDC873">
              <w:rPr>
                <w:rFonts w:ascii="Arial" w:eastAsia="Arial" w:hAnsi="Arial" w:cs="Arial"/>
                <w:color w:val="FFFFFF" w:themeColor="background1"/>
                <w:sz w:val="19"/>
                <w:szCs w:val="19"/>
              </w:rPr>
              <w:t xml:space="preserve">A demonstration that the </w:t>
            </w:r>
            <w:r w:rsidR="00096B06">
              <w:rPr>
                <w:rFonts w:ascii="Arial" w:eastAsia="Arial" w:hAnsi="Arial" w:cs="Arial"/>
                <w:color w:val="FFFFFF" w:themeColor="background1"/>
                <w:sz w:val="19"/>
                <w:szCs w:val="19"/>
              </w:rPr>
              <w:t>s</w:t>
            </w:r>
            <w:r w:rsidRPr="30BDC873">
              <w:rPr>
                <w:rFonts w:ascii="Arial" w:eastAsia="Arial" w:hAnsi="Arial" w:cs="Arial"/>
                <w:color w:val="FFFFFF" w:themeColor="background1"/>
                <w:sz w:val="19"/>
                <w:szCs w:val="19"/>
              </w:rPr>
              <w:t>pecific balancing product does not create significant inefficiencies and distortions in the balancing market inside the scheduling area</w:t>
            </w:r>
            <w:r w:rsidRPr="30BDC873">
              <w:rPr>
                <w:rFonts w:ascii="Arial" w:eastAsia="Arial" w:hAnsi="Arial" w:cs="Arial"/>
                <w:color w:val="FFFFFF" w:themeColor="background1"/>
                <w:sz w:val="20"/>
                <w:szCs w:val="20"/>
              </w:rPr>
              <w:t xml:space="preserve">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E8274" w14:textId="77777777" w:rsidR="005C1548" w:rsidRDefault="005C1548" w:rsidP="00F60DA9">
            <w:pPr>
              <w:spacing w:after="0"/>
              <w:ind w:left="4"/>
            </w:pPr>
            <w:r>
              <w:rPr>
                <w:rFonts w:ascii="Arial" w:eastAsia="Arial" w:hAnsi="Arial" w:cs="Arial"/>
                <w:sz w:val="20"/>
              </w:rPr>
              <w:t xml:space="preserve"> </w:t>
            </w:r>
          </w:p>
        </w:tc>
      </w:tr>
      <w:tr w:rsidR="005C1548" w14:paraId="0F2A25E0" w14:textId="77777777" w:rsidTr="30BDC873">
        <w:trPr>
          <w:trHeight w:val="665"/>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751EA40C" w14:textId="64F38A26" w:rsidR="005C1548" w:rsidRPr="005C1548" w:rsidRDefault="005C1548" w:rsidP="30BDC873">
            <w:pPr>
              <w:spacing w:after="0"/>
              <w:jc w:val="both"/>
              <w:rPr>
                <w:color w:val="FFFFFF" w:themeColor="background1"/>
              </w:rPr>
            </w:pPr>
            <w:r w:rsidRPr="30BDC873">
              <w:rPr>
                <w:rFonts w:ascii="Arial" w:eastAsia="Arial" w:hAnsi="Arial" w:cs="Arial"/>
                <w:color w:val="FFFFFF" w:themeColor="background1"/>
                <w:sz w:val="19"/>
                <w:szCs w:val="19"/>
              </w:rPr>
              <w:t xml:space="preserve">A demonstration that the </w:t>
            </w:r>
            <w:r w:rsidR="00096B06">
              <w:rPr>
                <w:rFonts w:ascii="Arial" w:eastAsia="Arial" w:hAnsi="Arial" w:cs="Arial"/>
                <w:color w:val="FFFFFF" w:themeColor="background1"/>
                <w:sz w:val="19"/>
                <w:szCs w:val="19"/>
              </w:rPr>
              <w:t>s</w:t>
            </w:r>
            <w:r w:rsidRPr="30BDC873">
              <w:rPr>
                <w:rFonts w:ascii="Arial" w:eastAsia="Arial" w:hAnsi="Arial" w:cs="Arial"/>
                <w:color w:val="FFFFFF" w:themeColor="background1"/>
                <w:sz w:val="19"/>
                <w:szCs w:val="19"/>
              </w:rPr>
              <w:t>pecific balancing product do</w:t>
            </w:r>
            <w:r w:rsidR="00096B06">
              <w:rPr>
                <w:rFonts w:ascii="Arial" w:eastAsia="Arial" w:hAnsi="Arial" w:cs="Arial"/>
                <w:color w:val="FFFFFF" w:themeColor="background1"/>
                <w:sz w:val="19"/>
                <w:szCs w:val="19"/>
              </w:rPr>
              <w:t>es</w:t>
            </w:r>
            <w:r w:rsidRPr="30BDC873">
              <w:rPr>
                <w:rFonts w:ascii="Arial" w:eastAsia="Arial" w:hAnsi="Arial" w:cs="Arial"/>
                <w:color w:val="FFFFFF" w:themeColor="background1"/>
                <w:sz w:val="19"/>
                <w:szCs w:val="19"/>
              </w:rPr>
              <w:t xml:space="preserve"> not create significant inefficiencies and distortions in the balancing market outside the scheduling area</w:t>
            </w:r>
            <w:r w:rsidRPr="30BDC873">
              <w:rPr>
                <w:rFonts w:ascii="Arial" w:eastAsia="Arial" w:hAnsi="Arial" w:cs="Arial"/>
                <w:color w:val="FFFFFF" w:themeColor="background1"/>
                <w:sz w:val="20"/>
                <w:szCs w:val="20"/>
              </w:rPr>
              <w:t xml:space="preserve"> </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84E21" w14:textId="77777777" w:rsidR="005C1548" w:rsidRDefault="005C1548" w:rsidP="00F60DA9">
            <w:pPr>
              <w:spacing w:after="0"/>
              <w:ind w:left="4"/>
            </w:pPr>
            <w:r>
              <w:rPr>
                <w:rFonts w:ascii="Arial" w:eastAsia="Arial" w:hAnsi="Arial" w:cs="Arial"/>
                <w:sz w:val="20"/>
              </w:rPr>
              <w:t xml:space="preserve"> </w:t>
            </w:r>
          </w:p>
        </w:tc>
      </w:tr>
      <w:tr w:rsidR="005C1548" w14:paraId="10426FB2" w14:textId="77777777" w:rsidTr="30BDC873">
        <w:trPr>
          <w:trHeight w:val="1102"/>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5EFBCCB4" w14:textId="54036450" w:rsidR="005C1548" w:rsidRPr="005C1548" w:rsidRDefault="005C1548" w:rsidP="30BDC873">
            <w:pPr>
              <w:spacing w:after="0"/>
              <w:jc w:val="both"/>
              <w:rPr>
                <w:color w:val="FFFFFF" w:themeColor="background1"/>
              </w:rPr>
            </w:pPr>
            <w:r w:rsidRPr="30BDC873">
              <w:rPr>
                <w:rFonts w:ascii="Arial" w:eastAsia="Arial" w:hAnsi="Arial" w:cs="Arial"/>
                <w:color w:val="FFFFFF" w:themeColor="background1"/>
                <w:sz w:val="19"/>
                <w:szCs w:val="19"/>
              </w:rPr>
              <w:t>W</w:t>
            </w:r>
            <w:r w:rsidR="7F1E6046" w:rsidRPr="30BDC873">
              <w:rPr>
                <w:rFonts w:ascii="Arial" w:eastAsia="Arial" w:hAnsi="Arial" w:cs="Arial"/>
                <w:color w:val="FFFFFF" w:themeColor="background1"/>
                <w:sz w:val="19"/>
                <w:szCs w:val="19"/>
              </w:rPr>
              <w:t xml:space="preserve">here applicable, the rules and information for the process for converting the balancing energy bids from </w:t>
            </w:r>
            <w:r w:rsidR="00096B06">
              <w:rPr>
                <w:rFonts w:ascii="Arial" w:eastAsia="Arial" w:hAnsi="Arial" w:cs="Arial"/>
                <w:color w:val="FFFFFF" w:themeColor="background1"/>
                <w:sz w:val="19"/>
                <w:szCs w:val="19"/>
              </w:rPr>
              <w:t>the s</w:t>
            </w:r>
            <w:r w:rsidR="7F1E6046" w:rsidRPr="30BDC873">
              <w:rPr>
                <w:rFonts w:ascii="Arial" w:eastAsia="Arial" w:hAnsi="Arial" w:cs="Arial"/>
                <w:color w:val="FFFFFF" w:themeColor="background1"/>
                <w:sz w:val="19"/>
                <w:szCs w:val="19"/>
              </w:rPr>
              <w:t>pecific balancing product into balancing energy bids from standard balancing products. EU Regulation 2019/943</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8F66B" w14:textId="77777777" w:rsidR="005C1548" w:rsidRDefault="005C1548" w:rsidP="00F60DA9">
            <w:pPr>
              <w:spacing w:after="0"/>
              <w:ind w:left="4"/>
            </w:pPr>
            <w:r>
              <w:rPr>
                <w:rFonts w:ascii="Arial" w:eastAsia="Arial" w:hAnsi="Arial" w:cs="Arial"/>
                <w:sz w:val="20"/>
              </w:rPr>
              <w:t xml:space="preserve"> </w:t>
            </w:r>
          </w:p>
        </w:tc>
      </w:tr>
    </w:tbl>
    <w:p w14:paraId="5FC3A6DA" w14:textId="77777777" w:rsidR="005C1548" w:rsidRDefault="005C1548" w:rsidP="005C1548">
      <w:pPr>
        <w:spacing w:after="0"/>
      </w:pPr>
      <w:r>
        <w:rPr>
          <w:rFonts w:ascii="Arial" w:eastAsia="Arial" w:hAnsi="Arial" w:cs="Arial"/>
          <w:sz w:val="20"/>
        </w:rPr>
        <w:t xml:space="preserve"> </w:t>
      </w:r>
    </w:p>
    <w:tbl>
      <w:tblPr>
        <w:tblStyle w:val="TableGrid0"/>
        <w:tblW w:w="10478" w:type="dxa"/>
        <w:tblInd w:w="7" w:type="dxa"/>
        <w:tblCellMar>
          <w:top w:w="9" w:type="dxa"/>
          <w:left w:w="106" w:type="dxa"/>
          <w:right w:w="115" w:type="dxa"/>
        </w:tblCellMar>
        <w:tblLook w:val="04A0" w:firstRow="1" w:lastRow="0" w:firstColumn="1" w:lastColumn="0" w:noHBand="0" w:noVBand="1"/>
      </w:tblPr>
      <w:tblGrid>
        <w:gridCol w:w="5237"/>
        <w:gridCol w:w="5241"/>
      </w:tblGrid>
      <w:tr w:rsidR="005C1548" w14:paraId="52BC7A20" w14:textId="77777777" w:rsidTr="30BDC873">
        <w:trPr>
          <w:trHeight w:val="238"/>
        </w:trPr>
        <w:tc>
          <w:tcPr>
            <w:tcW w:w="5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50B4E" w:themeFill="accent1" w:themeFillTint="E6"/>
          </w:tcPr>
          <w:p w14:paraId="6FE4D2F5" w14:textId="02C7EB48" w:rsidR="005C1548" w:rsidRDefault="29BC5376" w:rsidP="00F60DA9">
            <w:pPr>
              <w:spacing w:after="0"/>
            </w:pPr>
            <w:r w:rsidRPr="30BDC873">
              <w:rPr>
                <w:rFonts w:ascii="Arial" w:eastAsia="Arial" w:hAnsi="Arial" w:cs="Arial"/>
                <w:sz w:val="20"/>
                <w:szCs w:val="20"/>
              </w:rPr>
              <w:t>Date of scheduled review (Insert date 2 years from Go-Live date, to be followed by periodic review every 3 years)</w:t>
            </w:r>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DF212" w14:textId="76B630A5" w:rsidR="005C1548" w:rsidRDefault="005C1548" w:rsidP="30BDC873">
            <w:pPr>
              <w:spacing w:after="0"/>
              <w:ind w:left="4"/>
              <w:rPr>
                <w:rFonts w:ascii="Arial" w:eastAsia="Arial" w:hAnsi="Arial" w:cs="Arial"/>
                <w:sz w:val="20"/>
                <w:szCs w:val="20"/>
              </w:rPr>
            </w:pPr>
          </w:p>
        </w:tc>
      </w:tr>
    </w:tbl>
    <w:p w14:paraId="409AC9FB" w14:textId="531099E9" w:rsidR="1BB9BD05" w:rsidRDefault="1BB9BD05" w:rsidP="1BB9BD05">
      <w:pPr>
        <w:spacing w:after="0"/>
        <w:rPr>
          <w:rFonts w:ascii="Arial" w:eastAsia="Arial" w:hAnsi="Arial" w:cs="Arial"/>
          <w:b/>
          <w:bCs/>
          <w:sz w:val="20"/>
          <w:szCs w:val="20"/>
        </w:rPr>
      </w:pPr>
    </w:p>
    <w:p w14:paraId="7969E44C" w14:textId="0C7E0A1C" w:rsidR="1BB9BD05" w:rsidRDefault="1BB9BD05" w:rsidP="1BB9BD05">
      <w:pPr>
        <w:spacing w:after="0"/>
        <w:rPr>
          <w:rFonts w:ascii="Arial" w:eastAsia="Arial" w:hAnsi="Arial" w:cs="Arial"/>
          <w:b/>
          <w:bCs/>
          <w:sz w:val="20"/>
          <w:szCs w:val="20"/>
        </w:rPr>
      </w:pPr>
    </w:p>
    <w:p w14:paraId="04515BF7" w14:textId="77777777" w:rsidR="002B1CC9" w:rsidRDefault="002B1CC9" w:rsidP="096C4FD0">
      <w:pPr>
        <w:spacing w:after="0"/>
        <w:rPr>
          <w:rFonts w:cs="Poppins"/>
          <w:b/>
          <w:bCs/>
          <w:sz w:val="20"/>
          <w:szCs w:val="20"/>
        </w:rPr>
      </w:pPr>
    </w:p>
    <w:p w14:paraId="35DF369E" w14:textId="77777777" w:rsidR="002B1CC9" w:rsidRDefault="002B1CC9" w:rsidP="096C4FD0">
      <w:pPr>
        <w:spacing w:after="0"/>
        <w:rPr>
          <w:rFonts w:cs="Poppins"/>
          <w:b/>
          <w:bCs/>
          <w:sz w:val="20"/>
          <w:szCs w:val="20"/>
        </w:rPr>
      </w:pPr>
    </w:p>
    <w:p w14:paraId="42E0B9B7" w14:textId="77777777" w:rsidR="002B1CC9" w:rsidRDefault="002B1CC9" w:rsidP="096C4FD0">
      <w:pPr>
        <w:spacing w:after="0"/>
        <w:rPr>
          <w:rFonts w:cs="Poppins"/>
          <w:b/>
          <w:bCs/>
          <w:sz w:val="20"/>
          <w:szCs w:val="20"/>
        </w:rPr>
      </w:pPr>
    </w:p>
    <w:p w14:paraId="6B2B6FA2" w14:textId="77777777" w:rsidR="002B1CC9" w:rsidRDefault="002B1CC9" w:rsidP="096C4FD0">
      <w:pPr>
        <w:spacing w:after="0"/>
        <w:rPr>
          <w:rFonts w:cs="Poppins"/>
          <w:b/>
          <w:bCs/>
          <w:sz w:val="20"/>
          <w:szCs w:val="20"/>
        </w:rPr>
      </w:pPr>
    </w:p>
    <w:p w14:paraId="1DC7508B" w14:textId="7C669973" w:rsidR="00F4613D" w:rsidRPr="004365EB" w:rsidRDefault="3C541ACD" w:rsidP="096C4FD0">
      <w:pPr>
        <w:spacing w:after="0"/>
        <w:rPr>
          <w:rFonts w:cs="Poppins"/>
          <w:b/>
          <w:bCs/>
          <w:sz w:val="20"/>
          <w:szCs w:val="20"/>
        </w:rPr>
      </w:pPr>
      <w:r w:rsidRPr="36B3A10E">
        <w:rPr>
          <w:rFonts w:cs="Poppins"/>
          <w:b/>
          <w:bCs/>
          <w:sz w:val="20"/>
          <w:szCs w:val="20"/>
        </w:rPr>
        <w:t>Appendix B – Product List</w:t>
      </w:r>
    </w:p>
    <w:tbl>
      <w:tblPr>
        <w:tblW w:w="10457"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70"/>
        <w:gridCol w:w="1016"/>
        <w:gridCol w:w="1031"/>
        <w:gridCol w:w="960"/>
        <w:gridCol w:w="967"/>
        <w:gridCol w:w="986"/>
        <w:gridCol w:w="1374"/>
        <w:gridCol w:w="1404"/>
        <w:gridCol w:w="1449"/>
      </w:tblGrid>
      <w:tr w:rsidR="36B3A10E" w14:paraId="05FD9540"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58A5FE9C" w14:textId="3599D98E"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Product Type </w:t>
            </w:r>
          </w:p>
        </w:tc>
        <w:tc>
          <w:tcPr>
            <w:tcW w:w="1016"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6C7D4388" w14:textId="34F7B8E2" w:rsidR="36B3A10E" w:rsidRDefault="36B3A10E" w:rsidP="36B3A10E">
            <w:pPr>
              <w:jc w:val="both"/>
              <w:rPr>
                <w:rFonts w:eastAsia="Poppins" w:cs="Poppins"/>
                <w:color w:val="FFFFFF" w:themeColor="background1"/>
                <w:sz w:val="18"/>
                <w:szCs w:val="18"/>
              </w:rPr>
            </w:pPr>
            <w:r w:rsidRPr="36B3A10E">
              <w:rPr>
                <w:rFonts w:eastAsia="Poppins" w:cs="Poppins"/>
                <w:b/>
                <w:bCs/>
                <w:color w:val="FFFFFF" w:themeColor="background1"/>
                <w:sz w:val="18"/>
                <w:szCs w:val="18"/>
              </w:rPr>
              <w:t>Art18 Consultation/Pricing Proposal</w:t>
            </w:r>
          </w:p>
        </w:tc>
        <w:tc>
          <w:tcPr>
            <w:tcW w:w="1031"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1A6E5484" w14:textId="25CB51E7"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Enduring/Phasing Out </w:t>
            </w:r>
          </w:p>
        </w:tc>
        <w:tc>
          <w:tcPr>
            <w:tcW w:w="960"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566B6B02" w14:textId="27B9A11A"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Phased Out </w:t>
            </w:r>
          </w:p>
        </w:tc>
        <w:tc>
          <w:tcPr>
            <w:tcW w:w="967"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386EEE08" w14:textId="076123DE"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In Scope of Regulation (EU Regulation 1029/943 A6(4) </w:t>
            </w:r>
          </w:p>
        </w:tc>
        <w:tc>
          <w:tcPr>
            <w:tcW w:w="986"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4D897C17" w14:textId="3675642A"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In Scope of PP </w:t>
            </w:r>
          </w:p>
        </w:tc>
        <w:tc>
          <w:tcPr>
            <w:tcW w:w="1374"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0962A5A9" w14:textId="65C334F0" w:rsidR="36B3A10E" w:rsidRDefault="36B3A10E" w:rsidP="36B3A10E">
            <w:pPr>
              <w:spacing w:after="0"/>
              <w:rPr>
                <w:rFonts w:eastAsia="Poppins" w:cs="Poppins"/>
                <w:color w:val="FFFFFF" w:themeColor="background1"/>
                <w:sz w:val="18"/>
                <w:szCs w:val="18"/>
              </w:rPr>
            </w:pPr>
            <w:r w:rsidRPr="36B3A10E">
              <w:rPr>
                <w:rFonts w:eastAsia="Poppins" w:cs="Poppins"/>
                <w:b/>
                <w:bCs/>
                <w:color w:val="FFFFFF" w:themeColor="background1"/>
                <w:sz w:val="18"/>
                <w:szCs w:val="18"/>
              </w:rPr>
              <w:t xml:space="preserve">Current or Planned Payment Mechanism (Availability). Not Covered by Methodology </w:t>
            </w:r>
          </w:p>
          <w:p w14:paraId="7E7A5869" w14:textId="7B990B14" w:rsidR="36B3A10E" w:rsidRDefault="36B3A10E" w:rsidP="36B3A10E">
            <w:pPr>
              <w:spacing w:after="0"/>
              <w:rPr>
                <w:rFonts w:eastAsia="Poppins" w:cs="Poppins"/>
                <w:color w:val="FFFFFF" w:themeColor="background1"/>
                <w:sz w:val="18"/>
                <w:szCs w:val="18"/>
              </w:rPr>
            </w:pPr>
            <w:r w:rsidRPr="36B3A10E">
              <w:rPr>
                <w:rFonts w:eastAsia="Poppins" w:cs="Poppins"/>
                <w:b/>
                <w:bCs/>
                <w:color w:val="FFFFFF" w:themeColor="background1"/>
                <w:sz w:val="18"/>
                <w:szCs w:val="18"/>
              </w:rPr>
              <w:t xml:space="preserve"> </w:t>
            </w:r>
          </w:p>
        </w:tc>
        <w:tc>
          <w:tcPr>
            <w:tcW w:w="1404"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17E6181F" w14:textId="6C2D49C9" w:rsidR="36B3A10E" w:rsidRDefault="36B3A10E" w:rsidP="36B3A10E">
            <w:pPr>
              <w:spacing w:after="0"/>
              <w:rPr>
                <w:rFonts w:eastAsia="Poppins" w:cs="Poppins"/>
                <w:color w:val="FFFFFF" w:themeColor="background1"/>
                <w:sz w:val="18"/>
                <w:szCs w:val="18"/>
              </w:rPr>
            </w:pPr>
            <w:r w:rsidRPr="36B3A10E">
              <w:rPr>
                <w:rFonts w:eastAsia="Poppins" w:cs="Poppins"/>
                <w:b/>
                <w:bCs/>
                <w:color w:val="FFFFFF" w:themeColor="background1"/>
                <w:sz w:val="18"/>
                <w:szCs w:val="18"/>
              </w:rPr>
              <w:t>Current or Planned Payment Mechanism.</w:t>
            </w:r>
          </w:p>
          <w:p w14:paraId="68813132" w14:textId="11D5BF39" w:rsidR="36B3A10E" w:rsidRDefault="36B3A10E" w:rsidP="36B3A10E">
            <w:pPr>
              <w:spacing w:after="0"/>
              <w:rPr>
                <w:rFonts w:eastAsia="Poppins" w:cs="Poppins"/>
                <w:color w:val="FFFFFF" w:themeColor="background1"/>
                <w:sz w:val="18"/>
                <w:szCs w:val="18"/>
              </w:rPr>
            </w:pPr>
            <w:r w:rsidRPr="36B3A10E">
              <w:rPr>
                <w:rFonts w:eastAsia="Poppins" w:cs="Poppins"/>
                <w:b/>
                <w:bCs/>
                <w:color w:val="FFFFFF" w:themeColor="background1"/>
                <w:sz w:val="18"/>
                <w:szCs w:val="18"/>
              </w:rPr>
              <w:t xml:space="preserve"> (Utilisation)Covered by Methodology</w:t>
            </w:r>
          </w:p>
        </w:tc>
        <w:tc>
          <w:tcPr>
            <w:tcW w:w="1449" w:type="dxa"/>
            <w:tcBorders>
              <w:top w:val="single" w:sz="6" w:space="0" w:color="auto"/>
              <w:left w:val="single" w:sz="6" w:space="0" w:color="auto"/>
              <w:bottom w:val="single" w:sz="6" w:space="0" w:color="auto"/>
              <w:right w:val="single" w:sz="6" w:space="0" w:color="auto"/>
            </w:tcBorders>
            <w:shd w:val="clear" w:color="auto" w:fill="77206D"/>
            <w:tcMar>
              <w:left w:w="105" w:type="dxa"/>
              <w:right w:w="105" w:type="dxa"/>
            </w:tcMar>
          </w:tcPr>
          <w:p w14:paraId="3B416B61" w14:textId="07B13FB5" w:rsidR="36B3A10E" w:rsidRDefault="36B3A10E" w:rsidP="36B3A10E">
            <w:pPr>
              <w:spacing w:after="0"/>
              <w:jc w:val="both"/>
              <w:rPr>
                <w:rFonts w:eastAsia="Poppins" w:cs="Poppins"/>
                <w:color w:val="FFFFFF" w:themeColor="background1"/>
                <w:sz w:val="18"/>
                <w:szCs w:val="18"/>
              </w:rPr>
            </w:pPr>
            <w:r w:rsidRPr="36B3A10E">
              <w:rPr>
                <w:rFonts w:eastAsia="Poppins" w:cs="Poppins"/>
                <w:b/>
                <w:bCs/>
                <w:color w:val="FFFFFF" w:themeColor="background1"/>
                <w:sz w:val="18"/>
                <w:szCs w:val="18"/>
              </w:rPr>
              <w:t xml:space="preserve">Subject to reassessment (Utilisation Only) </w:t>
            </w:r>
          </w:p>
        </w:tc>
      </w:tr>
      <w:tr w:rsidR="00AE062F" w14:paraId="698C1964"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69857471" w14:textId="7058E88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STOR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9783742" w14:textId="1A4B1446"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3DADDE5" w14:textId="66DF46FF"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Phasing Out</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0CC27D2" w14:textId="6AD93405"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Ending 2025 </w:t>
            </w: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E06AC7B" w14:textId="02668901"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Yes</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E67E525" w14:textId="216CEA09"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8981B27" w14:textId="44962CEF"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Clear</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E205BE7" w14:textId="431E064A"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Bid</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6F60FC4" w14:textId="57FFAAE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r>
      <w:tr w:rsidR="00AE062F" w14:paraId="3E9392A6"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3D5A3ADE" w14:textId="3DD8B70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Fast Reserve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10281D6" w14:textId="064D481A"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1AB7C34" w14:textId="207485B6"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Phasing Out</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1F64B0C" w14:textId="23E7DF6B"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Ending 2025 </w:t>
            </w: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954FCA3" w14:textId="7E707978"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Yes</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42CF3ED" w14:textId="246F7E00"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593EC94" w14:textId="41988F91"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Bid</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EE5C019" w14:textId="6B5A0C41"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Bid</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768FDA6" w14:textId="072C855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r>
      <w:tr w:rsidR="00AE062F" w14:paraId="7F6C5A50"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647FFC7" w14:textId="157C574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Auction Trial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8DC67F" w14:textId="52052A82"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699F74E" w14:textId="502E4552"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Phased out</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A262BB7" w14:textId="77777777" w:rsidR="00AE062F" w:rsidRDefault="00AE062F" w:rsidP="00AE062F">
            <w:pPr>
              <w:pStyle w:val="paragraph"/>
              <w:spacing w:before="0" w:beforeAutospacing="0" w:after="0" w:afterAutospacing="0"/>
              <w:jc w:val="both"/>
              <w:textAlignment w:val="baseline"/>
              <w:divId w:val="1551847041"/>
              <w:rPr>
                <w:rFonts w:ascii="Segoe UI" w:hAnsi="Segoe UI" w:cs="Segoe UI"/>
                <w:sz w:val="18"/>
                <w:szCs w:val="18"/>
              </w:rPr>
            </w:pPr>
            <w:r>
              <w:rPr>
                <w:rStyle w:val="normaltextrun"/>
                <w:rFonts w:ascii="Poppins" w:hAnsi="Poppins" w:cs="Poppins"/>
                <w:color w:val="000000"/>
                <w:sz w:val="18"/>
                <w:szCs w:val="18"/>
              </w:rPr>
              <w:t>Phased out</w:t>
            </w:r>
            <w:r>
              <w:rPr>
                <w:rStyle w:val="eop"/>
                <w:rFonts w:ascii="Poppins" w:hAnsi="Poppins" w:cs="Poppins"/>
                <w:color w:val="000000"/>
                <w:sz w:val="18"/>
                <w:szCs w:val="18"/>
              </w:rPr>
              <w:t> </w:t>
            </w:r>
          </w:p>
          <w:p w14:paraId="128A2065" w14:textId="4567C58D" w:rsidR="00AE062F" w:rsidRDefault="00AE062F" w:rsidP="00AE062F">
            <w:pPr>
              <w:spacing w:after="0"/>
              <w:jc w:val="both"/>
              <w:rPr>
                <w:rFonts w:eastAsia="Poppins" w:cs="Poppins"/>
                <w:color w:val="000000" w:themeColor="text1"/>
                <w:sz w:val="18"/>
                <w:szCs w:val="18"/>
              </w:rPr>
            </w:pP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903E64F" w14:textId="3912834C"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 -No longer Procuring</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D87A3A5" w14:textId="1643C29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4F8576A" w14:textId="408DF03B"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995F6B8" w14:textId="2045D031"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86EBCA" w14:textId="3150A997"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r>
      <w:tr w:rsidR="00AE062F" w14:paraId="16F5F4AE"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33448451" w14:textId="0180AA7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Firm Frequency Response (Primary Secondary and High)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2678F5B" w14:textId="7E86CBC3"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347EE09" w14:textId="0B8492B8"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Phased out</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FD5423" w14:textId="77777777" w:rsidR="00AE062F" w:rsidRDefault="00AE062F" w:rsidP="00AE062F">
            <w:pPr>
              <w:pStyle w:val="paragraph"/>
              <w:spacing w:before="0" w:beforeAutospacing="0" w:after="0" w:afterAutospacing="0"/>
              <w:jc w:val="both"/>
              <w:textAlignment w:val="baseline"/>
              <w:divId w:val="1524393233"/>
              <w:rPr>
                <w:rFonts w:ascii="Segoe UI" w:hAnsi="Segoe UI" w:cs="Segoe UI"/>
                <w:sz w:val="18"/>
                <w:szCs w:val="18"/>
              </w:rPr>
            </w:pPr>
            <w:r>
              <w:rPr>
                <w:rStyle w:val="normaltextrun"/>
                <w:rFonts w:ascii="Poppins" w:hAnsi="Poppins" w:cs="Poppins"/>
                <w:color w:val="000000"/>
                <w:sz w:val="18"/>
                <w:szCs w:val="18"/>
              </w:rPr>
              <w:t>Phased out</w:t>
            </w:r>
            <w:r>
              <w:rPr>
                <w:rStyle w:val="eop"/>
                <w:rFonts w:ascii="Poppins" w:hAnsi="Poppins" w:cs="Poppins"/>
                <w:color w:val="000000"/>
                <w:sz w:val="18"/>
                <w:szCs w:val="18"/>
              </w:rPr>
              <w:t> </w:t>
            </w:r>
          </w:p>
          <w:p w14:paraId="6B241058" w14:textId="4C91C4DD" w:rsidR="00AE062F" w:rsidRDefault="00AE062F" w:rsidP="00AE062F">
            <w:pPr>
              <w:spacing w:after="0"/>
              <w:jc w:val="both"/>
              <w:rPr>
                <w:rFonts w:eastAsia="Poppins" w:cs="Poppins"/>
                <w:color w:val="000000" w:themeColor="text1"/>
                <w:sz w:val="18"/>
                <w:szCs w:val="18"/>
              </w:rPr>
            </w:pP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3191746" w14:textId="0F3A3FC2"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95AFED5" w14:textId="48ACB76A"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77F336C" w14:textId="53432D59"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Bid</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AC57D99" w14:textId="6506C81D"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Index Linked Payment</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3BE1A39" w14:textId="5037FFD6"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r>
      <w:tr w:rsidR="00AE062F" w14:paraId="1DDB0FE9"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357DE95F" w14:textId="25A9C06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Enhanced Frequency Response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D2C41B0" w14:textId="0F5EA5E3"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CF89443" w14:textId="780C24DB"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Phased out</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4EEDB93" w14:textId="77777777" w:rsidR="00AE062F" w:rsidRDefault="00AE062F" w:rsidP="00AE062F">
            <w:pPr>
              <w:pStyle w:val="paragraph"/>
              <w:spacing w:before="0" w:beforeAutospacing="0" w:after="0" w:afterAutospacing="0"/>
              <w:jc w:val="both"/>
              <w:textAlignment w:val="baseline"/>
              <w:divId w:val="1168251983"/>
              <w:rPr>
                <w:rFonts w:ascii="Segoe UI" w:hAnsi="Segoe UI" w:cs="Segoe UI"/>
                <w:sz w:val="18"/>
                <w:szCs w:val="18"/>
              </w:rPr>
            </w:pPr>
            <w:r>
              <w:rPr>
                <w:rStyle w:val="normaltextrun"/>
                <w:rFonts w:ascii="Poppins" w:hAnsi="Poppins" w:cs="Poppins"/>
                <w:color w:val="000000"/>
                <w:sz w:val="18"/>
                <w:szCs w:val="18"/>
              </w:rPr>
              <w:t>Phased out</w:t>
            </w:r>
            <w:r>
              <w:rPr>
                <w:rStyle w:val="eop"/>
                <w:rFonts w:ascii="Poppins" w:hAnsi="Poppins" w:cs="Poppins"/>
                <w:color w:val="000000"/>
                <w:sz w:val="18"/>
                <w:szCs w:val="18"/>
              </w:rPr>
              <w:t> </w:t>
            </w:r>
          </w:p>
          <w:p w14:paraId="65231F26" w14:textId="5A6A4D2C" w:rsidR="00AE062F" w:rsidRDefault="00AE062F" w:rsidP="00AE062F">
            <w:pPr>
              <w:spacing w:after="0"/>
              <w:jc w:val="both"/>
              <w:rPr>
                <w:rFonts w:eastAsia="Poppins" w:cs="Poppins"/>
                <w:color w:val="000000" w:themeColor="text1"/>
                <w:sz w:val="18"/>
                <w:szCs w:val="18"/>
              </w:rPr>
            </w:pP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9891DFD" w14:textId="3B1F88B8"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C2C4020" w14:textId="43CCDEB9"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41073ED" w14:textId="1D192AA1"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N/A</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206C3A6" w14:textId="69851630"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0F6E3FB" w14:textId="31B11604"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r>
      <w:tr w:rsidR="00AE062F" w14:paraId="536C27EC"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BDFE943" w14:textId="4D59A74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Super SEL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68447EC" w14:textId="71A6647A" w:rsidR="00AE062F" w:rsidRDefault="00AE062F" w:rsidP="00AE062F">
            <w:pPr>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17F1885" w14:textId="48142488"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 longer Procuring</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F0D2D53" w14:textId="388287B9"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 Longer Procuring</w:t>
            </w: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E178783" w14:textId="70DC8586"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YES – Instructed by BM</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F12426C" w14:textId="0469A466"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2F419B9" w14:textId="6EC1CBAB"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Pay as Bid</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C4978CC" w14:textId="2F4B031C"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Pay as Bid</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E7096ED" w14:textId="3493C4C2"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r>
      <w:tr w:rsidR="00AE062F" w14:paraId="7FF2A3E9" w14:textId="77777777" w:rsidTr="003D74A1">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72C6D5B5" w14:textId="56BE0632"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 xml:space="preserve">BM BOA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C24171F" w14:textId="279D3C34" w:rsidR="00AE062F" w:rsidRDefault="00AE062F" w:rsidP="00AE062F">
            <w:pPr>
              <w:jc w:val="both"/>
              <w:rPr>
                <w:rFonts w:eastAsia="Poppins" w:cs="Poppins"/>
                <w:color w:val="C00000"/>
                <w:sz w:val="18"/>
                <w:szCs w:val="18"/>
              </w:rPr>
            </w:pPr>
            <w:r>
              <w:rPr>
                <w:rStyle w:val="normaltextrun"/>
                <w:rFonts w:cs="Poppins"/>
                <w:sz w:val="18"/>
                <w:szCs w:val="18"/>
              </w:rPr>
              <w:t>Under Review</w:t>
            </w:r>
            <w:r>
              <w:rPr>
                <w:rStyle w:val="eop"/>
                <w:rFonts w:cs="Poppins"/>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8404D2C" w14:textId="561B566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FB07C29" w14:textId="71CF94FF"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4794232" w14:textId="1D47903C"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Yes</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84E48D0" w14:textId="6DFDBDB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No</w:t>
            </w: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32DCDE2" w14:textId="553DB879"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N/A</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51DA02D" w14:textId="57888D6C"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Pay as Bid</w:t>
            </w: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3FA6154" w14:textId="04B9DC9E"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r>
      <w:tr w:rsidR="00AE062F" w14:paraId="5F718299" w14:textId="77777777" w:rsidTr="003D74A1">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1AAFA654" w14:textId="59E7C432"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 xml:space="preserve">Mandatory Frequency Response (Primary, Secondary and High </w:t>
            </w:r>
          </w:p>
        </w:tc>
        <w:tc>
          <w:tcPr>
            <w:tcW w:w="101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C71541C" w14:textId="69514501" w:rsidR="00AE062F" w:rsidRDefault="00AE062F" w:rsidP="00AE062F">
            <w:pPr>
              <w:jc w:val="both"/>
              <w:rPr>
                <w:rFonts w:eastAsia="Poppins" w:cs="Poppins"/>
                <w:color w:val="C00000"/>
                <w:sz w:val="18"/>
                <w:szCs w:val="18"/>
              </w:rPr>
            </w:pPr>
            <w:r>
              <w:rPr>
                <w:rStyle w:val="normaltextrun"/>
                <w:rFonts w:cs="Poppins"/>
                <w:color w:val="000000"/>
                <w:sz w:val="18"/>
                <w:szCs w:val="18"/>
              </w:rPr>
              <w:t>Under Review</w:t>
            </w:r>
            <w:r>
              <w:rPr>
                <w:rStyle w:val="eop"/>
                <w:rFonts w:cs="Poppins"/>
                <w:color w:val="000000"/>
                <w:sz w:val="18"/>
                <w:szCs w:val="18"/>
              </w:rPr>
              <w:t> </w:t>
            </w:r>
          </w:p>
        </w:tc>
        <w:tc>
          <w:tcPr>
            <w:tcW w:w="1031"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C655FAB" w14:textId="0CA9DA3C"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N/A</w:t>
            </w:r>
            <w:r>
              <w:rPr>
                <w:rStyle w:val="eop"/>
                <w:rFonts w:cs="Poppins"/>
                <w:color w:val="000000"/>
                <w:sz w:val="18"/>
                <w:szCs w:val="1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B5E237E" w14:textId="25A9DBD5"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N/A</w:t>
            </w:r>
            <w:r>
              <w:rPr>
                <w:rStyle w:val="eop"/>
                <w:rFonts w:cs="Poppins"/>
                <w:color w:val="000000"/>
                <w:sz w:val="18"/>
                <w:szCs w:val="18"/>
              </w:rPr>
              <w:t> </w:t>
            </w:r>
          </w:p>
        </w:tc>
        <w:tc>
          <w:tcPr>
            <w:tcW w:w="96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76EF809" w14:textId="781C79A4"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c>
          <w:tcPr>
            <w:tcW w:w="986"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7382A2" w14:textId="77777777" w:rsidR="00AE062F" w:rsidRDefault="00AE062F" w:rsidP="00AE062F">
            <w:pPr>
              <w:pStyle w:val="paragraph"/>
              <w:spacing w:before="0" w:beforeAutospacing="0" w:after="0" w:afterAutospacing="0"/>
              <w:jc w:val="both"/>
              <w:textAlignment w:val="baseline"/>
              <w:divId w:val="1452675009"/>
              <w:rPr>
                <w:rFonts w:ascii="Segoe UI" w:hAnsi="Segoe UI" w:cs="Segoe UI"/>
                <w:sz w:val="18"/>
                <w:szCs w:val="18"/>
              </w:rPr>
            </w:pPr>
            <w:r>
              <w:rPr>
                <w:rStyle w:val="normaltextrun"/>
                <w:rFonts w:ascii="Poppins" w:hAnsi="Poppins" w:cs="Poppins"/>
                <w:color w:val="000000"/>
                <w:sz w:val="18"/>
                <w:szCs w:val="18"/>
              </w:rPr>
              <w:t>No- FFR</w:t>
            </w:r>
            <w:r>
              <w:rPr>
                <w:rStyle w:val="eop"/>
                <w:rFonts w:ascii="Poppins" w:hAnsi="Poppins" w:cs="Poppins"/>
                <w:color w:val="000000"/>
                <w:sz w:val="18"/>
                <w:szCs w:val="18"/>
              </w:rPr>
              <w:t> </w:t>
            </w:r>
          </w:p>
          <w:p w14:paraId="25678B65" w14:textId="77777777" w:rsidR="00AE062F" w:rsidRDefault="00AE062F" w:rsidP="00AE062F">
            <w:pPr>
              <w:pStyle w:val="paragraph"/>
              <w:spacing w:before="0" w:beforeAutospacing="0" w:after="0" w:afterAutospacing="0"/>
              <w:jc w:val="both"/>
              <w:textAlignment w:val="baseline"/>
              <w:divId w:val="1702508524"/>
              <w:rPr>
                <w:rFonts w:ascii="Segoe UI" w:hAnsi="Segoe UI" w:cs="Segoe UI"/>
                <w:sz w:val="18"/>
                <w:szCs w:val="18"/>
              </w:rPr>
            </w:pPr>
            <w:r>
              <w:rPr>
                <w:rStyle w:val="eop"/>
                <w:rFonts w:ascii="Poppins" w:hAnsi="Poppins" w:cs="Poppins"/>
                <w:color w:val="000000"/>
                <w:sz w:val="18"/>
                <w:szCs w:val="18"/>
              </w:rPr>
              <w:t> </w:t>
            </w:r>
          </w:p>
          <w:p w14:paraId="64BAE50A" w14:textId="105B75FD" w:rsidR="00AE062F" w:rsidRDefault="00AE062F" w:rsidP="00AE062F">
            <w:pPr>
              <w:spacing w:after="0"/>
              <w:jc w:val="both"/>
              <w:rPr>
                <w:rFonts w:eastAsia="Poppins" w:cs="Poppins"/>
                <w:color w:val="000000" w:themeColor="text1"/>
                <w:sz w:val="18"/>
                <w:szCs w:val="18"/>
              </w:rPr>
            </w:pPr>
            <w:r>
              <w:rPr>
                <w:rStyle w:val="eop"/>
                <w:rFonts w:cs="Poppins"/>
                <w:color w:val="000000"/>
                <w:sz w:val="18"/>
                <w:szCs w:val="18"/>
              </w:rPr>
              <w:t> </w:t>
            </w:r>
          </w:p>
        </w:tc>
        <w:tc>
          <w:tcPr>
            <w:tcW w:w="137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54F66AA" w14:textId="29F956BF"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Pay as bid</w:t>
            </w:r>
            <w:r>
              <w:rPr>
                <w:rStyle w:val="eop"/>
                <w:rFonts w:cs="Poppins"/>
                <w:color w:val="000000"/>
                <w:sz w:val="18"/>
                <w:szCs w:val="18"/>
              </w:rPr>
              <w:t> </w:t>
            </w:r>
          </w:p>
        </w:tc>
        <w:tc>
          <w:tcPr>
            <w:tcW w:w="14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D81B640" w14:textId="77777777" w:rsidR="00AE062F" w:rsidRDefault="00AE062F" w:rsidP="00AE062F">
            <w:pPr>
              <w:pStyle w:val="paragraph"/>
              <w:spacing w:before="0" w:beforeAutospacing="0" w:after="0" w:afterAutospacing="0"/>
              <w:jc w:val="both"/>
              <w:textAlignment w:val="baseline"/>
              <w:divId w:val="964312404"/>
              <w:rPr>
                <w:rFonts w:ascii="Segoe UI" w:hAnsi="Segoe UI" w:cs="Segoe UI"/>
                <w:sz w:val="18"/>
                <w:szCs w:val="18"/>
              </w:rPr>
            </w:pPr>
            <w:r>
              <w:rPr>
                <w:rStyle w:val="normaltextrun"/>
                <w:rFonts w:ascii="Poppins" w:hAnsi="Poppins" w:cs="Poppins"/>
                <w:color w:val="000000"/>
                <w:sz w:val="18"/>
                <w:szCs w:val="18"/>
              </w:rPr>
              <w:t>Index Linked Payment</w:t>
            </w:r>
            <w:r>
              <w:rPr>
                <w:rStyle w:val="eop"/>
                <w:rFonts w:ascii="Poppins" w:hAnsi="Poppins" w:cs="Poppins"/>
                <w:color w:val="000000"/>
                <w:sz w:val="18"/>
                <w:szCs w:val="18"/>
              </w:rPr>
              <w:t> </w:t>
            </w:r>
          </w:p>
          <w:p w14:paraId="0CBBBB3A" w14:textId="54399F6C" w:rsidR="00AE062F" w:rsidRDefault="00AE062F" w:rsidP="00AE062F">
            <w:pPr>
              <w:spacing w:after="0"/>
              <w:jc w:val="both"/>
              <w:rPr>
                <w:rFonts w:eastAsia="Poppins" w:cs="Poppins"/>
                <w:color w:val="000000" w:themeColor="text1"/>
                <w:sz w:val="18"/>
                <w:szCs w:val="18"/>
              </w:rPr>
            </w:pPr>
            <w:r>
              <w:rPr>
                <w:rStyle w:val="eop"/>
                <w:rFonts w:cs="Poppins"/>
                <w:color w:val="000000"/>
                <w:sz w:val="18"/>
                <w:szCs w:val="18"/>
              </w:rPr>
              <w:t> </w:t>
            </w:r>
          </w:p>
        </w:tc>
        <w:tc>
          <w:tcPr>
            <w:tcW w:w="144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97156F8" w14:textId="12C90D1A" w:rsidR="00AE062F" w:rsidRDefault="00AE062F" w:rsidP="00AE062F">
            <w:pPr>
              <w:spacing w:after="0"/>
              <w:jc w:val="both"/>
              <w:rPr>
                <w:rFonts w:eastAsia="Poppins" w:cs="Poppins"/>
                <w:color w:val="000000" w:themeColor="text1"/>
                <w:sz w:val="18"/>
                <w:szCs w:val="18"/>
              </w:rPr>
            </w:pPr>
            <w:r>
              <w:rPr>
                <w:rStyle w:val="normaltextrun"/>
                <w:rFonts w:cs="Poppins"/>
                <w:color w:val="000000"/>
                <w:sz w:val="18"/>
                <w:szCs w:val="18"/>
              </w:rPr>
              <w:t> No</w:t>
            </w:r>
            <w:r>
              <w:rPr>
                <w:rStyle w:val="eop"/>
                <w:rFonts w:cs="Poppins"/>
                <w:color w:val="000000"/>
                <w:sz w:val="18"/>
                <w:szCs w:val="18"/>
              </w:rPr>
              <w:t> </w:t>
            </w:r>
          </w:p>
        </w:tc>
      </w:tr>
      <w:tr w:rsidR="00AE062F" w14:paraId="68510315" w14:textId="77777777" w:rsidTr="00AE062F">
        <w:trPr>
          <w:trHeight w:val="1828"/>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0C9CF4DD" w14:textId="4A27C0D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Static Firm Frequency Response</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5981281B" w14:textId="40044373" w:rsidR="00AE062F" w:rsidRDefault="00AE062F" w:rsidP="00AE062F">
            <w:pPr>
              <w:jc w:val="both"/>
              <w:rPr>
                <w:rFonts w:eastAsia="Poppins" w:cs="Poppins"/>
                <w:sz w:val="18"/>
                <w:szCs w:val="18"/>
              </w:rPr>
            </w:pPr>
            <w:r w:rsidRPr="4BB33333">
              <w:rPr>
                <w:rFonts w:eastAsia="Poppins" w:cs="Poppins"/>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323FF03C" w14:textId="47A1417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3A58B357" w14:textId="320B5E7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4FD038A3" w14:textId="58DB8B5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5E61DF27" w14:textId="71D1B8B6"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No- N</w:t>
            </w:r>
            <w:r w:rsidRPr="3BB2BD06">
              <w:rPr>
                <w:rFonts w:eastAsia="Poppins" w:cs="Poppins"/>
                <w:sz w:val="18"/>
                <w:szCs w:val="18"/>
              </w:rPr>
              <w:t xml:space="preserve">o energy bids are submitted/no energy settlement </w:t>
            </w:r>
            <w:r w:rsidRPr="3BB2BD06">
              <w:rPr>
                <w:rFonts w:eastAsia="Poppins" w:cs="Poppins"/>
                <w:sz w:val="18"/>
                <w:szCs w:val="18"/>
              </w:rPr>
              <w:lastRenderedPageBreak/>
              <w:t>takes place)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70CB538A" w14:textId="460CAB70" w:rsidR="00AE062F" w:rsidRDefault="00AD0105" w:rsidP="00AE062F">
            <w:pPr>
              <w:spacing w:after="0"/>
              <w:jc w:val="both"/>
              <w:rPr>
                <w:rFonts w:eastAsia="Poppins" w:cs="Poppins"/>
                <w:color w:val="000000" w:themeColor="text1"/>
                <w:sz w:val="18"/>
                <w:szCs w:val="18"/>
              </w:rPr>
            </w:pPr>
            <w:r>
              <w:rPr>
                <w:rFonts w:eastAsia="Poppins" w:cs="Poppins"/>
                <w:color w:val="000000" w:themeColor="text1"/>
                <w:sz w:val="18"/>
                <w:szCs w:val="18"/>
              </w:rPr>
              <w:lastRenderedPageBreak/>
              <w:t>Pa</w:t>
            </w:r>
            <w:r w:rsidR="00AE062F" w:rsidRPr="36B3A10E">
              <w:rPr>
                <w:rFonts w:eastAsia="Poppins" w:cs="Poppins"/>
                <w:color w:val="000000" w:themeColor="text1"/>
                <w:sz w:val="18"/>
                <w:szCs w:val="18"/>
              </w:rPr>
              <w:t>y as Clear</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6D8C7ACF" w14:textId="1CE8F2C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utilisation payment</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1FD1E88F" w14:textId="66F5A9B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w:t>
            </w:r>
          </w:p>
        </w:tc>
      </w:tr>
      <w:tr w:rsidR="00AE062F" w14:paraId="0E8BE436"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2C74A449" w14:textId="122963FE"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Dynamic Containment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37F035FA" w14:textId="615384BB" w:rsidR="00AE062F" w:rsidRDefault="00AE062F" w:rsidP="00AE062F">
            <w:pPr>
              <w:jc w:val="both"/>
              <w:rPr>
                <w:rFonts w:eastAsia="Poppins" w:cs="Poppins"/>
                <w:sz w:val="18"/>
                <w:szCs w:val="18"/>
                <w:u w:val="single"/>
              </w:rPr>
            </w:pPr>
            <w:r w:rsidRPr="4BB33333">
              <w:rPr>
                <w:rFonts w:eastAsia="Poppins" w:cs="Poppins"/>
                <w:sz w:val="18"/>
                <w:szCs w:val="18"/>
                <w:u w:val="single"/>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61CD7EF9" w14:textId="76F7551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31E38E7F" w14:textId="42E10D6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0AE4D5BA" w14:textId="681EF448"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4A62E327" w14:textId="6328A9FD"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No -N</w:t>
            </w:r>
            <w:r w:rsidRPr="3BB2BD06">
              <w:rPr>
                <w:rFonts w:eastAsia="Poppins" w:cs="Poppins"/>
                <w:sz w:val="18"/>
                <w:szCs w:val="18"/>
              </w:rPr>
              <w:t>o energy bids are submitted/no energy settlement takes place)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296835D4" w14:textId="27806CCC"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Pay as Clear (Availability)</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6546CE92" w14:textId="281F2A3F"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No Utilisation payment</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039FD89A" w14:textId="03C96C18"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w:t>
            </w:r>
          </w:p>
        </w:tc>
      </w:tr>
      <w:tr w:rsidR="00AE062F" w14:paraId="222D62A2"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353CDC24" w14:textId="2E0F2EA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Dynamic Moderation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0C62B919" w14:textId="02885631" w:rsidR="00AE062F" w:rsidRDefault="00AE062F" w:rsidP="00AE062F">
            <w:pPr>
              <w:jc w:val="both"/>
              <w:rPr>
                <w:rFonts w:eastAsia="Poppins" w:cs="Poppins"/>
                <w:sz w:val="18"/>
                <w:szCs w:val="18"/>
                <w:u w:val="single"/>
              </w:rPr>
            </w:pPr>
            <w:r w:rsidRPr="4BB33333">
              <w:rPr>
                <w:rFonts w:eastAsia="Poppins" w:cs="Poppins"/>
                <w:sz w:val="18"/>
                <w:szCs w:val="18"/>
                <w:u w:val="single"/>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56962058" w14:textId="0B0C8E3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684ABC63" w14:textId="4D56F1B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07B886D0" w14:textId="2542B92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730A2DC8" w14:textId="4D52A670"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No - N</w:t>
            </w:r>
            <w:r w:rsidRPr="3BB2BD06">
              <w:rPr>
                <w:rFonts w:eastAsia="Poppins" w:cs="Poppins"/>
                <w:sz w:val="18"/>
                <w:szCs w:val="18"/>
              </w:rPr>
              <w:t>o energy bids are submitted/no energy settlement takes place.</w:t>
            </w:r>
          </w:p>
          <w:p w14:paraId="04DAB9E0" w14:textId="19762ACA" w:rsidR="00AE062F" w:rsidRDefault="00AE062F" w:rsidP="00AE062F">
            <w:pPr>
              <w:spacing w:after="0"/>
              <w:jc w:val="both"/>
              <w:rPr>
                <w:rFonts w:eastAsia="Poppins" w:cs="Poppins"/>
                <w:color w:val="000000" w:themeColor="text1"/>
                <w:sz w:val="18"/>
                <w:szCs w:val="18"/>
              </w:rPr>
            </w:pP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3BAC74BF" w14:textId="6C5B135C"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Pay as Clear (Availability)</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40B30AF5" w14:textId="67BB1EC7" w:rsidR="00AE062F" w:rsidRDefault="00AE062F" w:rsidP="00AE062F">
            <w:pPr>
              <w:spacing w:after="0"/>
              <w:jc w:val="both"/>
              <w:rPr>
                <w:rFonts w:eastAsia="Poppins" w:cs="Poppins"/>
                <w:sz w:val="18"/>
                <w:szCs w:val="18"/>
              </w:rPr>
            </w:pPr>
            <w:r w:rsidRPr="3BB2BD06">
              <w:rPr>
                <w:rFonts w:eastAsia="Poppins" w:cs="Poppins"/>
                <w:sz w:val="18"/>
                <w:szCs w:val="18"/>
              </w:rPr>
              <w:t xml:space="preserve">No utilisation </w:t>
            </w:r>
          </w:p>
          <w:p w14:paraId="2EDF2CC3" w14:textId="091AF176" w:rsidR="00AE062F" w:rsidRDefault="00AE062F" w:rsidP="00AE062F">
            <w:pPr>
              <w:spacing w:after="0"/>
              <w:jc w:val="both"/>
              <w:rPr>
                <w:rFonts w:eastAsia="Poppins" w:cs="Poppins"/>
                <w:sz w:val="18"/>
                <w:szCs w:val="18"/>
              </w:rPr>
            </w:pPr>
            <w:r w:rsidRPr="3BB2BD06">
              <w:rPr>
                <w:rFonts w:eastAsia="Poppins" w:cs="Poppins"/>
                <w:sz w:val="18"/>
                <w:szCs w:val="18"/>
              </w:rPr>
              <w:t xml:space="preserve">payment – </w:t>
            </w:r>
          </w:p>
          <w:p w14:paraId="59BDE43D" w14:textId="2827C677" w:rsidR="00AE062F" w:rsidRDefault="00AE062F" w:rsidP="00AE062F">
            <w:pPr>
              <w:spacing w:after="0"/>
              <w:jc w:val="both"/>
              <w:rPr>
                <w:rFonts w:eastAsia="Poppins" w:cs="Poppins"/>
                <w:sz w:val="18"/>
                <w:szCs w:val="18"/>
              </w:rPr>
            </w:pPr>
            <w:r w:rsidRPr="3BB2BD06">
              <w:rPr>
                <w:rFonts w:eastAsia="Poppins" w:cs="Poppins"/>
                <w:sz w:val="18"/>
                <w:szCs w:val="18"/>
              </w:rPr>
              <w:t xml:space="preserve">therefore meets </w:t>
            </w:r>
          </w:p>
          <w:p w14:paraId="401115FC" w14:textId="7F9D97BB" w:rsidR="00AE062F" w:rsidRDefault="00AE062F" w:rsidP="00AE062F">
            <w:pPr>
              <w:spacing w:after="0"/>
              <w:jc w:val="both"/>
              <w:rPr>
                <w:rFonts w:eastAsia="Poppins" w:cs="Poppins"/>
                <w:sz w:val="18"/>
                <w:szCs w:val="18"/>
              </w:rPr>
            </w:pPr>
            <w:r w:rsidRPr="3BB2BD06">
              <w:rPr>
                <w:rFonts w:eastAsia="Poppins" w:cs="Poppins"/>
                <w:sz w:val="18"/>
                <w:szCs w:val="18"/>
              </w:rPr>
              <w:t xml:space="preserve">criteria of Pay as </w:t>
            </w:r>
          </w:p>
          <w:p w14:paraId="34520F6B" w14:textId="121EA7C5" w:rsidR="00AE062F" w:rsidRDefault="00AE062F" w:rsidP="00AE062F">
            <w:pPr>
              <w:spacing w:after="0"/>
              <w:jc w:val="both"/>
              <w:rPr>
                <w:rFonts w:eastAsia="Poppins" w:cs="Poppins"/>
                <w:sz w:val="18"/>
                <w:szCs w:val="18"/>
              </w:rPr>
            </w:pPr>
            <w:r w:rsidRPr="3BB2BD06">
              <w:rPr>
                <w:rFonts w:eastAsia="Poppins" w:cs="Poppins"/>
                <w:sz w:val="18"/>
                <w:szCs w:val="18"/>
              </w:rPr>
              <w:t xml:space="preserve">Clear </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72450A7E" w14:textId="51AE04F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w:t>
            </w:r>
          </w:p>
        </w:tc>
      </w:tr>
      <w:tr w:rsidR="00AE062F" w14:paraId="642AFD91"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5F3B3ED5" w14:textId="5550748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Dynamic Regulation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637E6519" w14:textId="68AE1D3F" w:rsidR="00AE062F" w:rsidRDefault="00AE062F" w:rsidP="00AE062F">
            <w:pPr>
              <w:jc w:val="both"/>
              <w:rPr>
                <w:rFonts w:eastAsia="Poppins" w:cs="Poppins"/>
                <w:sz w:val="18"/>
                <w:szCs w:val="18"/>
                <w:u w:val="single"/>
              </w:rPr>
            </w:pPr>
            <w:r w:rsidRPr="4BB33333">
              <w:rPr>
                <w:rFonts w:eastAsia="Poppins" w:cs="Poppins"/>
                <w:sz w:val="18"/>
                <w:szCs w:val="18"/>
                <w:u w:val="single"/>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29D01C7D" w14:textId="14FB05F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3DCCB958" w14:textId="7DEAC73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7FE0DDFF" w14:textId="42E0832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526B41C4" w14:textId="2914B706" w:rsidR="00AE062F" w:rsidRDefault="00AE062F" w:rsidP="00AE062F">
            <w:pPr>
              <w:spacing w:after="0"/>
              <w:jc w:val="both"/>
              <w:rPr>
                <w:rFonts w:eastAsia="Poppins" w:cs="Poppins"/>
                <w:color w:val="000000" w:themeColor="text1"/>
                <w:sz w:val="18"/>
                <w:szCs w:val="18"/>
              </w:rPr>
            </w:pPr>
            <w:r w:rsidRPr="3BB2BD06">
              <w:rPr>
                <w:rFonts w:eastAsia="Poppins" w:cs="Poppins"/>
                <w:color w:val="000000" w:themeColor="text1"/>
                <w:sz w:val="18"/>
                <w:szCs w:val="18"/>
              </w:rPr>
              <w:t>No- N</w:t>
            </w:r>
            <w:r w:rsidRPr="3BB2BD06">
              <w:rPr>
                <w:rFonts w:eastAsia="Poppins" w:cs="Poppins"/>
                <w:sz w:val="18"/>
                <w:szCs w:val="18"/>
              </w:rPr>
              <w:t>o energy bids are submitted/no energy settlement takes place.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00A39AEC" w14:textId="24161058"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Pay as Clear (Availability)</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0C7AFAE2" w14:textId="1103DB88" w:rsidR="00AE062F" w:rsidRDefault="00AE062F" w:rsidP="00AE062F">
            <w:pPr>
              <w:spacing w:after="0"/>
              <w:jc w:val="both"/>
              <w:rPr>
                <w:rFonts w:eastAsia="Poppins" w:cs="Poppins"/>
                <w:sz w:val="18"/>
                <w:szCs w:val="18"/>
              </w:rPr>
            </w:pPr>
            <w:r w:rsidRPr="3BB2BD06">
              <w:rPr>
                <w:rFonts w:eastAsia="Poppins" w:cs="Poppins"/>
                <w:sz w:val="18"/>
                <w:szCs w:val="18"/>
              </w:rPr>
              <w:t xml:space="preserve">No utilisation </w:t>
            </w:r>
          </w:p>
          <w:p w14:paraId="0438C418" w14:textId="59CC4156" w:rsidR="00AE062F" w:rsidRDefault="00AE062F" w:rsidP="00AE062F">
            <w:pPr>
              <w:spacing w:after="0"/>
              <w:jc w:val="both"/>
              <w:rPr>
                <w:rFonts w:eastAsia="Poppins" w:cs="Poppins"/>
                <w:sz w:val="18"/>
                <w:szCs w:val="18"/>
              </w:rPr>
            </w:pPr>
            <w:r w:rsidRPr="3BB2BD06">
              <w:rPr>
                <w:rFonts w:eastAsia="Poppins" w:cs="Poppins"/>
                <w:sz w:val="18"/>
                <w:szCs w:val="18"/>
              </w:rPr>
              <w:t xml:space="preserve">payment </w:t>
            </w:r>
          </w:p>
          <w:p w14:paraId="609152E4" w14:textId="54FB8D83" w:rsidR="00AE062F" w:rsidRDefault="00AE062F" w:rsidP="00AE062F">
            <w:pPr>
              <w:spacing w:after="0"/>
              <w:jc w:val="both"/>
              <w:rPr>
                <w:rFonts w:eastAsia="Poppins" w:cs="Poppins"/>
                <w:sz w:val="18"/>
                <w:szCs w:val="18"/>
              </w:rPr>
            </w:pP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19DD3E73" w14:textId="3D65D6B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w:t>
            </w:r>
          </w:p>
        </w:tc>
      </w:tr>
      <w:tr w:rsidR="00AE062F" w14:paraId="41F7EFA5"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13F35C4" w14:textId="167425E4"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Balancing Reserve</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6413AF86" w14:textId="0D7FB71E" w:rsidR="00AE062F" w:rsidRDefault="00AE062F" w:rsidP="00AE062F">
            <w:pPr>
              <w:jc w:val="both"/>
              <w:rPr>
                <w:rFonts w:eastAsia="Poppins" w:cs="Poppins"/>
                <w:sz w:val="18"/>
                <w:szCs w:val="18"/>
              </w:rPr>
            </w:pPr>
            <w:r w:rsidRPr="4BB33333">
              <w:rPr>
                <w:rFonts w:eastAsia="Poppins" w:cs="Poppins"/>
                <w:sz w:val="18"/>
                <w:szCs w:val="18"/>
              </w:rPr>
              <w:t>March 2023</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672C3BCA" w14:textId="150B8747" w:rsidR="00AE062F" w:rsidRDefault="00AE062F" w:rsidP="00AE062F">
            <w:pPr>
              <w:jc w:val="both"/>
              <w:rPr>
                <w:rFonts w:eastAsia="Poppins" w:cs="Poppins"/>
                <w:color w:val="000000" w:themeColor="text1"/>
                <w:sz w:val="18"/>
                <w:szCs w:val="18"/>
              </w:rPr>
            </w:pPr>
            <w:r w:rsidRPr="4BB33333">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24AE5BC2" w14:textId="7EFB3709"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427C8171" w14:textId="1ADC878B"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3C33F601" w14:textId="11331FFE"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YES</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0FF5DA3B" w14:textId="52C118AE"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Pay as Bid</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6CB879CA" w14:textId="66803CBF"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Pay as Bid</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4473BD8B" w14:textId="4D622725"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Yes</w:t>
            </w:r>
          </w:p>
        </w:tc>
      </w:tr>
      <w:tr w:rsidR="00AE062F" w14:paraId="240D0825"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5194FCBB" w14:textId="489031B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Negative Quick Reserve (NQR)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0D09356D" w14:textId="15DDCB91" w:rsidR="00AE062F" w:rsidRDefault="00AE062F" w:rsidP="00AE062F">
            <w:pPr>
              <w:jc w:val="both"/>
              <w:rPr>
                <w:rFonts w:eastAsia="Poppins" w:cs="Poppins"/>
                <w:sz w:val="18"/>
                <w:szCs w:val="18"/>
              </w:rPr>
            </w:pPr>
            <w:r w:rsidRPr="4BB33333">
              <w:rPr>
                <w:rFonts w:eastAsia="Poppins" w:cs="Poppins"/>
                <w:sz w:val="18"/>
                <w:szCs w:val="18"/>
              </w:rPr>
              <w:t>March 2024</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1DAE93BE" w14:textId="1550FD3C" w:rsidR="00AE062F" w:rsidRDefault="00AE062F" w:rsidP="00AE062F">
            <w:pPr>
              <w:spacing w:after="0"/>
              <w:jc w:val="both"/>
              <w:rPr>
                <w:rFonts w:eastAsia="Poppins" w:cs="Poppins"/>
                <w:color w:val="000000" w:themeColor="text1"/>
                <w:sz w:val="18"/>
                <w:szCs w:val="18"/>
              </w:rPr>
            </w:pPr>
            <w:r w:rsidRPr="4BB33333">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6A8409A3" w14:textId="7757ACEC"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77A6146D" w14:textId="53BCD3C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YES </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35BF8AB6" w14:textId="3A39C1F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YES </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7F8398FB" w14:textId="7367DF8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Pay as Clear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5065B512" w14:textId="46F86AA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Pay as Bid</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3F4F2B83" w14:textId="19AFBF3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Yes </w:t>
            </w:r>
          </w:p>
        </w:tc>
      </w:tr>
      <w:tr w:rsidR="00AE062F" w14:paraId="72072E30"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49D9F96" w14:textId="1D32F61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Positive Quick Reserve (PQR)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696FF387" w14:textId="7893A9EC" w:rsidR="00AE062F" w:rsidRDefault="00AE062F" w:rsidP="00AE062F">
            <w:pPr>
              <w:jc w:val="both"/>
              <w:rPr>
                <w:rFonts w:eastAsia="Poppins" w:cs="Poppins"/>
                <w:sz w:val="18"/>
                <w:szCs w:val="18"/>
              </w:rPr>
            </w:pPr>
            <w:r w:rsidRPr="4BB33333">
              <w:rPr>
                <w:rFonts w:eastAsia="Poppins" w:cs="Poppins"/>
                <w:sz w:val="18"/>
                <w:szCs w:val="18"/>
              </w:rPr>
              <w:t>March 2024</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64C9F83A" w14:textId="039908DD" w:rsidR="00AE062F" w:rsidRDefault="00AE062F" w:rsidP="00AE062F">
            <w:pPr>
              <w:spacing w:after="0"/>
              <w:jc w:val="both"/>
              <w:rPr>
                <w:rFonts w:eastAsia="Poppins" w:cs="Poppins"/>
                <w:color w:val="000000" w:themeColor="text1"/>
                <w:sz w:val="18"/>
                <w:szCs w:val="18"/>
              </w:rPr>
            </w:pPr>
            <w:r w:rsidRPr="4BB33333">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353F4780" w14:textId="6BCC571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3EC2C42E" w14:textId="5EBEE55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67A3EB6B" w14:textId="727FEEE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YES</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366BCE7F" w14:textId="567CCAF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Pay as Clear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61BA4015" w14:textId="17CAEB3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Pay as Bid</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72F68961" w14:textId="643ACE7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Yes </w:t>
            </w:r>
          </w:p>
        </w:tc>
      </w:tr>
      <w:tr w:rsidR="00AE062F" w14:paraId="2515D5E6"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4E44800" w14:textId="12743FE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Demand Flexibility Service (DFS)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03131F4A" w14:textId="3EEEE8F7" w:rsidR="00AE062F" w:rsidRDefault="00AE062F" w:rsidP="00AE062F">
            <w:pPr>
              <w:jc w:val="both"/>
              <w:rPr>
                <w:rFonts w:eastAsia="Poppins" w:cs="Poppins"/>
                <w:sz w:val="18"/>
                <w:szCs w:val="18"/>
              </w:rPr>
            </w:pPr>
            <w:r w:rsidRPr="3BB2BD06">
              <w:rPr>
                <w:rFonts w:eastAsia="Poppins" w:cs="Poppins"/>
                <w:sz w:val="18"/>
                <w:szCs w:val="18"/>
              </w:rPr>
              <w:t>July 2024</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1EE7762C" w14:textId="74F8508B" w:rsidR="00AE062F" w:rsidRDefault="00AE062F" w:rsidP="00AE062F">
            <w:pPr>
              <w:spacing w:after="0"/>
              <w:jc w:val="both"/>
            </w:pPr>
            <w:r w:rsidRPr="4BB33333">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40F8AC83" w14:textId="208834D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036B6C8F" w14:textId="4851474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4E71E0F1" w14:textId="7B0A3B6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YES</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04006B82" w14:textId="7AD916E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6A1587DC" w14:textId="4B28793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Pay as Bid</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1E5A1605" w14:textId="55946D4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Yes </w:t>
            </w:r>
          </w:p>
        </w:tc>
      </w:tr>
      <w:tr w:rsidR="00AE062F" w14:paraId="5F4457AD"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4B7DFA11" w14:textId="77777777" w:rsidR="00AD0105" w:rsidRDefault="00AD0105" w:rsidP="00AE062F">
            <w:pPr>
              <w:spacing w:after="0"/>
              <w:jc w:val="both"/>
              <w:rPr>
                <w:rFonts w:eastAsia="Poppins" w:cs="Poppins"/>
                <w:color w:val="000000" w:themeColor="text1"/>
                <w:sz w:val="18"/>
                <w:szCs w:val="18"/>
              </w:rPr>
            </w:pPr>
          </w:p>
          <w:p w14:paraId="063943A5" w14:textId="77777777" w:rsidR="00AD0105" w:rsidRDefault="00AD0105" w:rsidP="00AE062F">
            <w:pPr>
              <w:spacing w:after="0"/>
              <w:jc w:val="both"/>
              <w:rPr>
                <w:rFonts w:eastAsia="Poppins" w:cs="Poppins"/>
                <w:color w:val="000000" w:themeColor="text1"/>
                <w:sz w:val="18"/>
                <w:szCs w:val="18"/>
              </w:rPr>
            </w:pPr>
          </w:p>
          <w:p w14:paraId="2EB732DE" w14:textId="77777777" w:rsidR="00AD0105" w:rsidRDefault="00AD0105" w:rsidP="00AE062F">
            <w:pPr>
              <w:spacing w:after="0"/>
              <w:jc w:val="both"/>
              <w:rPr>
                <w:rFonts w:eastAsia="Poppins" w:cs="Poppins"/>
                <w:color w:val="000000" w:themeColor="text1"/>
                <w:sz w:val="18"/>
                <w:szCs w:val="18"/>
              </w:rPr>
            </w:pPr>
          </w:p>
          <w:p w14:paraId="0F14B516" w14:textId="77777777" w:rsidR="00AD0105" w:rsidRDefault="00AD0105" w:rsidP="00AE062F">
            <w:pPr>
              <w:spacing w:after="0"/>
              <w:jc w:val="both"/>
              <w:rPr>
                <w:rFonts w:eastAsia="Poppins" w:cs="Poppins"/>
                <w:color w:val="000000" w:themeColor="text1"/>
                <w:sz w:val="18"/>
                <w:szCs w:val="18"/>
              </w:rPr>
            </w:pPr>
          </w:p>
          <w:p w14:paraId="0667EB43" w14:textId="77777777" w:rsidR="00AD0105" w:rsidRDefault="00AD0105" w:rsidP="00AE062F">
            <w:pPr>
              <w:spacing w:after="0"/>
              <w:jc w:val="both"/>
              <w:rPr>
                <w:rFonts w:eastAsia="Poppins" w:cs="Poppins"/>
                <w:color w:val="000000" w:themeColor="text1"/>
                <w:sz w:val="18"/>
                <w:szCs w:val="18"/>
              </w:rPr>
            </w:pPr>
          </w:p>
          <w:p w14:paraId="19CCCC59" w14:textId="7C81460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Fast Start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7B9A4E0A" w14:textId="77777777" w:rsidR="00AD0105" w:rsidRDefault="00AD0105" w:rsidP="00AE062F">
            <w:pPr>
              <w:jc w:val="both"/>
              <w:rPr>
                <w:rFonts w:eastAsia="Poppins" w:cs="Poppins"/>
                <w:color w:val="000000" w:themeColor="text1"/>
                <w:sz w:val="18"/>
                <w:szCs w:val="18"/>
              </w:rPr>
            </w:pPr>
          </w:p>
          <w:p w14:paraId="3DEBDCCD" w14:textId="77777777" w:rsidR="00AD0105" w:rsidRDefault="00AD0105" w:rsidP="00AE062F">
            <w:pPr>
              <w:jc w:val="both"/>
              <w:rPr>
                <w:rFonts w:eastAsia="Poppins" w:cs="Poppins"/>
                <w:color w:val="000000" w:themeColor="text1"/>
                <w:sz w:val="18"/>
                <w:szCs w:val="18"/>
              </w:rPr>
            </w:pPr>
          </w:p>
          <w:p w14:paraId="2E0121FA" w14:textId="77777777" w:rsidR="00AD0105" w:rsidRDefault="00AD0105" w:rsidP="00AE062F">
            <w:pPr>
              <w:jc w:val="both"/>
              <w:rPr>
                <w:rFonts w:eastAsia="Poppins" w:cs="Poppins"/>
                <w:color w:val="000000" w:themeColor="text1"/>
                <w:sz w:val="18"/>
                <w:szCs w:val="18"/>
              </w:rPr>
            </w:pPr>
          </w:p>
          <w:p w14:paraId="191E805E" w14:textId="3BF7D708"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1C16C915" w14:textId="77777777" w:rsidR="00AD0105" w:rsidRDefault="00AD0105" w:rsidP="00AE062F">
            <w:pPr>
              <w:spacing w:after="0"/>
              <w:jc w:val="both"/>
              <w:rPr>
                <w:rFonts w:eastAsia="Poppins" w:cs="Poppins"/>
                <w:color w:val="000000" w:themeColor="text1"/>
                <w:sz w:val="18"/>
                <w:szCs w:val="18"/>
              </w:rPr>
            </w:pPr>
          </w:p>
          <w:p w14:paraId="24008493" w14:textId="77777777" w:rsidR="00AD0105" w:rsidRDefault="00AD0105" w:rsidP="00AE062F">
            <w:pPr>
              <w:spacing w:after="0"/>
              <w:jc w:val="both"/>
              <w:rPr>
                <w:rFonts w:eastAsia="Poppins" w:cs="Poppins"/>
                <w:color w:val="000000" w:themeColor="text1"/>
                <w:sz w:val="18"/>
                <w:szCs w:val="18"/>
              </w:rPr>
            </w:pPr>
          </w:p>
          <w:p w14:paraId="42128A97" w14:textId="77777777" w:rsidR="00AD0105" w:rsidRDefault="00AD0105" w:rsidP="00AE062F">
            <w:pPr>
              <w:spacing w:after="0"/>
              <w:jc w:val="both"/>
              <w:rPr>
                <w:rFonts w:eastAsia="Poppins" w:cs="Poppins"/>
                <w:color w:val="000000" w:themeColor="text1"/>
                <w:sz w:val="18"/>
                <w:szCs w:val="18"/>
              </w:rPr>
            </w:pPr>
          </w:p>
          <w:p w14:paraId="3FD3DEA4" w14:textId="77777777" w:rsidR="00AD0105" w:rsidRDefault="00AD0105" w:rsidP="00AE062F">
            <w:pPr>
              <w:spacing w:after="0"/>
              <w:jc w:val="both"/>
              <w:rPr>
                <w:rFonts w:eastAsia="Poppins" w:cs="Poppins"/>
                <w:color w:val="000000" w:themeColor="text1"/>
                <w:sz w:val="18"/>
                <w:szCs w:val="18"/>
              </w:rPr>
            </w:pPr>
          </w:p>
          <w:p w14:paraId="2DC6BAC5" w14:textId="77777777" w:rsidR="00AD0105" w:rsidRDefault="00AD0105" w:rsidP="00AE062F">
            <w:pPr>
              <w:spacing w:after="0"/>
              <w:jc w:val="both"/>
              <w:rPr>
                <w:rFonts w:eastAsia="Poppins" w:cs="Poppins"/>
                <w:color w:val="000000" w:themeColor="text1"/>
                <w:sz w:val="18"/>
                <w:szCs w:val="18"/>
              </w:rPr>
            </w:pPr>
          </w:p>
          <w:p w14:paraId="5D63B78C" w14:textId="5D7006EE"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Enduring</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2F4B2B3E" w14:textId="77777777" w:rsidR="00AD0105" w:rsidRDefault="00AD0105" w:rsidP="00AE062F">
            <w:pPr>
              <w:spacing w:after="0"/>
              <w:jc w:val="both"/>
              <w:rPr>
                <w:rFonts w:eastAsia="Poppins" w:cs="Poppins"/>
                <w:color w:val="000000" w:themeColor="text1"/>
                <w:sz w:val="18"/>
                <w:szCs w:val="18"/>
              </w:rPr>
            </w:pPr>
          </w:p>
          <w:p w14:paraId="7183B57B" w14:textId="77777777" w:rsidR="00AD0105" w:rsidRDefault="00AD0105" w:rsidP="00AE062F">
            <w:pPr>
              <w:spacing w:after="0"/>
              <w:jc w:val="both"/>
              <w:rPr>
                <w:rFonts w:eastAsia="Poppins" w:cs="Poppins"/>
                <w:color w:val="000000" w:themeColor="text1"/>
                <w:sz w:val="18"/>
                <w:szCs w:val="18"/>
              </w:rPr>
            </w:pPr>
          </w:p>
          <w:p w14:paraId="0534C908" w14:textId="77777777" w:rsidR="00AD0105" w:rsidRDefault="00AD0105" w:rsidP="00AE062F">
            <w:pPr>
              <w:spacing w:after="0"/>
              <w:jc w:val="both"/>
              <w:rPr>
                <w:rFonts w:eastAsia="Poppins" w:cs="Poppins"/>
                <w:color w:val="000000" w:themeColor="text1"/>
                <w:sz w:val="18"/>
                <w:szCs w:val="18"/>
              </w:rPr>
            </w:pPr>
          </w:p>
          <w:p w14:paraId="02CFDB0C" w14:textId="77777777" w:rsidR="00AD0105" w:rsidRDefault="00AD0105" w:rsidP="00AE062F">
            <w:pPr>
              <w:spacing w:after="0"/>
              <w:jc w:val="both"/>
              <w:rPr>
                <w:rFonts w:eastAsia="Poppins" w:cs="Poppins"/>
                <w:color w:val="000000" w:themeColor="text1"/>
                <w:sz w:val="18"/>
                <w:szCs w:val="18"/>
              </w:rPr>
            </w:pPr>
          </w:p>
          <w:p w14:paraId="3B6CF140" w14:textId="77777777" w:rsidR="00AD0105" w:rsidRDefault="00AD0105" w:rsidP="00AE062F">
            <w:pPr>
              <w:spacing w:after="0"/>
              <w:jc w:val="both"/>
              <w:rPr>
                <w:rFonts w:eastAsia="Poppins" w:cs="Poppins"/>
                <w:color w:val="000000" w:themeColor="text1"/>
                <w:sz w:val="18"/>
                <w:szCs w:val="18"/>
              </w:rPr>
            </w:pPr>
          </w:p>
          <w:p w14:paraId="647A8BE7" w14:textId="3CA5B06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26778A8C" w14:textId="77777777" w:rsidR="00AD0105"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w:t>
            </w:r>
          </w:p>
          <w:p w14:paraId="62403565" w14:textId="77777777" w:rsidR="00AD0105" w:rsidRDefault="00AD0105" w:rsidP="00AE062F">
            <w:pPr>
              <w:spacing w:after="0"/>
              <w:jc w:val="both"/>
              <w:rPr>
                <w:rFonts w:eastAsia="Poppins" w:cs="Poppins"/>
                <w:color w:val="000000" w:themeColor="text1"/>
                <w:sz w:val="18"/>
                <w:szCs w:val="18"/>
              </w:rPr>
            </w:pPr>
          </w:p>
          <w:p w14:paraId="32CE159D" w14:textId="77777777" w:rsidR="00AD0105" w:rsidRDefault="00AD0105" w:rsidP="00AE062F">
            <w:pPr>
              <w:spacing w:after="0"/>
              <w:jc w:val="both"/>
              <w:rPr>
                <w:rFonts w:eastAsia="Poppins" w:cs="Poppins"/>
                <w:color w:val="000000" w:themeColor="text1"/>
                <w:sz w:val="18"/>
                <w:szCs w:val="18"/>
              </w:rPr>
            </w:pPr>
          </w:p>
          <w:p w14:paraId="0FC15966" w14:textId="77777777" w:rsidR="00AD0105" w:rsidRDefault="00AD0105" w:rsidP="00AE062F">
            <w:pPr>
              <w:spacing w:after="0"/>
              <w:jc w:val="both"/>
              <w:rPr>
                <w:rFonts w:eastAsia="Poppins" w:cs="Poppins"/>
                <w:color w:val="000000" w:themeColor="text1"/>
                <w:sz w:val="18"/>
                <w:szCs w:val="18"/>
              </w:rPr>
            </w:pPr>
          </w:p>
          <w:p w14:paraId="5579CC76" w14:textId="77777777" w:rsidR="00AD0105" w:rsidRDefault="00AD0105" w:rsidP="00AE062F">
            <w:pPr>
              <w:spacing w:after="0"/>
              <w:jc w:val="both"/>
              <w:rPr>
                <w:rFonts w:eastAsia="Poppins" w:cs="Poppins"/>
                <w:color w:val="000000" w:themeColor="text1"/>
                <w:sz w:val="18"/>
                <w:szCs w:val="18"/>
              </w:rPr>
            </w:pPr>
          </w:p>
          <w:p w14:paraId="42D247D2" w14:textId="28E0DC8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2076DD3C" w14:textId="77777777" w:rsidR="00AD0105" w:rsidRDefault="00AD0105" w:rsidP="00AE062F">
            <w:pPr>
              <w:spacing w:after="0"/>
              <w:jc w:val="both"/>
              <w:rPr>
                <w:rFonts w:eastAsia="Poppins" w:cs="Poppins"/>
                <w:color w:val="000000" w:themeColor="text1"/>
                <w:sz w:val="18"/>
                <w:szCs w:val="18"/>
              </w:rPr>
            </w:pPr>
          </w:p>
          <w:p w14:paraId="4F52F7B7" w14:textId="77777777" w:rsidR="00AD0105" w:rsidRDefault="00AD0105" w:rsidP="00AE062F">
            <w:pPr>
              <w:spacing w:after="0"/>
              <w:jc w:val="both"/>
              <w:rPr>
                <w:rFonts w:eastAsia="Poppins" w:cs="Poppins"/>
                <w:color w:val="000000" w:themeColor="text1"/>
                <w:sz w:val="18"/>
                <w:szCs w:val="18"/>
              </w:rPr>
            </w:pPr>
          </w:p>
          <w:p w14:paraId="48240FDA" w14:textId="77777777" w:rsidR="00AD0105" w:rsidRDefault="00AD0105" w:rsidP="00AE062F">
            <w:pPr>
              <w:spacing w:after="0"/>
              <w:jc w:val="both"/>
              <w:rPr>
                <w:rFonts w:eastAsia="Poppins" w:cs="Poppins"/>
                <w:color w:val="000000" w:themeColor="text1"/>
                <w:sz w:val="18"/>
                <w:szCs w:val="18"/>
              </w:rPr>
            </w:pPr>
          </w:p>
          <w:p w14:paraId="3233B1DF" w14:textId="77777777" w:rsidR="00AD0105" w:rsidRDefault="00AD0105" w:rsidP="00AE062F">
            <w:pPr>
              <w:spacing w:after="0"/>
              <w:jc w:val="both"/>
              <w:rPr>
                <w:rFonts w:eastAsia="Poppins" w:cs="Poppins"/>
                <w:color w:val="000000" w:themeColor="text1"/>
                <w:sz w:val="18"/>
                <w:szCs w:val="18"/>
              </w:rPr>
            </w:pPr>
          </w:p>
          <w:p w14:paraId="5BE63089" w14:textId="77777777" w:rsidR="00AD0105" w:rsidRDefault="00AD0105" w:rsidP="00AE062F">
            <w:pPr>
              <w:spacing w:after="0"/>
              <w:jc w:val="both"/>
              <w:rPr>
                <w:rFonts w:eastAsia="Poppins" w:cs="Poppins"/>
                <w:color w:val="000000" w:themeColor="text1"/>
                <w:sz w:val="18"/>
                <w:szCs w:val="18"/>
              </w:rPr>
            </w:pPr>
          </w:p>
          <w:p w14:paraId="05C7D5C9" w14:textId="1F10A06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7B3D768A" w14:textId="77777777" w:rsidR="00AD0105" w:rsidRDefault="00AD0105" w:rsidP="00AE062F">
            <w:pPr>
              <w:spacing w:after="0"/>
              <w:jc w:val="both"/>
              <w:rPr>
                <w:rFonts w:eastAsia="Poppins" w:cs="Poppins"/>
                <w:color w:val="000000" w:themeColor="text1"/>
                <w:sz w:val="18"/>
                <w:szCs w:val="18"/>
              </w:rPr>
            </w:pPr>
          </w:p>
          <w:p w14:paraId="20C0B110" w14:textId="77777777" w:rsidR="00AD0105" w:rsidRDefault="00AD0105" w:rsidP="00AE062F">
            <w:pPr>
              <w:spacing w:after="0"/>
              <w:jc w:val="both"/>
              <w:rPr>
                <w:rFonts w:eastAsia="Poppins" w:cs="Poppins"/>
                <w:color w:val="000000" w:themeColor="text1"/>
                <w:sz w:val="18"/>
                <w:szCs w:val="18"/>
              </w:rPr>
            </w:pPr>
          </w:p>
          <w:p w14:paraId="3AEDC0C1" w14:textId="77777777" w:rsidR="00AD0105" w:rsidRDefault="00AD0105" w:rsidP="00AE062F">
            <w:pPr>
              <w:spacing w:after="0"/>
              <w:jc w:val="both"/>
              <w:rPr>
                <w:rFonts w:eastAsia="Poppins" w:cs="Poppins"/>
                <w:color w:val="000000" w:themeColor="text1"/>
                <w:sz w:val="18"/>
                <w:szCs w:val="18"/>
              </w:rPr>
            </w:pPr>
          </w:p>
          <w:p w14:paraId="39C25F66" w14:textId="77777777" w:rsidR="00AD0105" w:rsidRDefault="00AD0105" w:rsidP="00AE062F">
            <w:pPr>
              <w:spacing w:after="0"/>
              <w:jc w:val="both"/>
              <w:rPr>
                <w:rFonts w:eastAsia="Poppins" w:cs="Poppins"/>
                <w:color w:val="000000" w:themeColor="text1"/>
                <w:sz w:val="18"/>
                <w:szCs w:val="18"/>
              </w:rPr>
            </w:pPr>
          </w:p>
          <w:p w14:paraId="4C6D7AE6" w14:textId="77777777" w:rsidR="00AD0105" w:rsidRDefault="00AD0105" w:rsidP="00AE062F">
            <w:pPr>
              <w:spacing w:after="0"/>
              <w:jc w:val="both"/>
              <w:rPr>
                <w:rFonts w:eastAsia="Poppins" w:cs="Poppins"/>
                <w:color w:val="000000" w:themeColor="text1"/>
                <w:sz w:val="18"/>
                <w:szCs w:val="18"/>
              </w:rPr>
            </w:pPr>
          </w:p>
          <w:p w14:paraId="4CD81D15" w14:textId="6ED715D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Bilateral Availability payment</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264AC8A5" w14:textId="77777777" w:rsidR="00AD0105" w:rsidRDefault="00AD0105" w:rsidP="00AE062F">
            <w:pPr>
              <w:spacing w:after="0"/>
              <w:jc w:val="both"/>
              <w:rPr>
                <w:rFonts w:eastAsia="Poppins" w:cs="Poppins"/>
                <w:color w:val="000000" w:themeColor="text1"/>
                <w:sz w:val="18"/>
                <w:szCs w:val="18"/>
              </w:rPr>
            </w:pPr>
          </w:p>
          <w:p w14:paraId="0567AE5B" w14:textId="77777777" w:rsidR="00AD0105" w:rsidRDefault="00AD0105" w:rsidP="00AE062F">
            <w:pPr>
              <w:spacing w:after="0"/>
              <w:jc w:val="both"/>
              <w:rPr>
                <w:rFonts w:eastAsia="Poppins" w:cs="Poppins"/>
                <w:color w:val="000000" w:themeColor="text1"/>
                <w:sz w:val="18"/>
                <w:szCs w:val="18"/>
              </w:rPr>
            </w:pPr>
          </w:p>
          <w:p w14:paraId="7882335E" w14:textId="77777777" w:rsidR="00AD0105" w:rsidRDefault="00AD0105" w:rsidP="00AE062F">
            <w:pPr>
              <w:spacing w:after="0"/>
              <w:jc w:val="both"/>
              <w:rPr>
                <w:rFonts w:eastAsia="Poppins" w:cs="Poppins"/>
                <w:color w:val="000000" w:themeColor="text1"/>
                <w:sz w:val="18"/>
                <w:szCs w:val="18"/>
              </w:rPr>
            </w:pPr>
          </w:p>
          <w:p w14:paraId="45A8C556" w14:textId="77777777" w:rsidR="00AD0105" w:rsidRDefault="00AD0105" w:rsidP="00AE062F">
            <w:pPr>
              <w:spacing w:after="0"/>
              <w:jc w:val="both"/>
              <w:rPr>
                <w:rFonts w:eastAsia="Poppins" w:cs="Poppins"/>
                <w:color w:val="000000" w:themeColor="text1"/>
                <w:sz w:val="18"/>
                <w:szCs w:val="18"/>
              </w:rPr>
            </w:pPr>
          </w:p>
          <w:p w14:paraId="0C2BE4A4" w14:textId="77777777" w:rsidR="00AD0105" w:rsidRDefault="00AD0105" w:rsidP="00AE062F">
            <w:pPr>
              <w:spacing w:after="0"/>
              <w:jc w:val="both"/>
              <w:rPr>
                <w:rFonts w:eastAsia="Poppins" w:cs="Poppins"/>
                <w:color w:val="000000" w:themeColor="text1"/>
                <w:sz w:val="18"/>
                <w:szCs w:val="18"/>
              </w:rPr>
            </w:pPr>
          </w:p>
          <w:p w14:paraId="284189DF" w14:textId="76A75319" w:rsidR="00AE062F" w:rsidRDefault="00AE062F" w:rsidP="00AE062F">
            <w:pPr>
              <w:spacing w:after="0"/>
              <w:jc w:val="both"/>
              <w:rPr>
                <w:rFonts w:eastAsia="Poppins" w:cs="Poppins"/>
                <w:color w:val="000000" w:themeColor="text1"/>
                <w:sz w:val="18"/>
                <w:szCs w:val="18"/>
              </w:rPr>
            </w:pPr>
            <w:r w:rsidRPr="4BB33333">
              <w:rPr>
                <w:rFonts w:eastAsia="Poppins" w:cs="Poppins"/>
                <w:color w:val="000000" w:themeColor="text1"/>
                <w:sz w:val="18"/>
                <w:szCs w:val="18"/>
              </w:rPr>
              <w:t>Bilateral Start Payment</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10BD0778" w14:textId="77777777" w:rsidR="00AD0105"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w:t>
            </w:r>
          </w:p>
          <w:p w14:paraId="70EC7D61" w14:textId="77777777" w:rsidR="00AD0105" w:rsidRDefault="00AD0105" w:rsidP="00AE062F">
            <w:pPr>
              <w:spacing w:after="0"/>
              <w:jc w:val="both"/>
              <w:rPr>
                <w:rFonts w:eastAsia="Poppins" w:cs="Poppins"/>
                <w:color w:val="000000" w:themeColor="text1"/>
                <w:sz w:val="18"/>
                <w:szCs w:val="18"/>
              </w:rPr>
            </w:pPr>
          </w:p>
          <w:p w14:paraId="0BC294F6" w14:textId="77777777" w:rsidR="00AD0105" w:rsidRDefault="00AD0105" w:rsidP="00AE062F">
            <w:pPr>
              <w:spacing w:after="0"/>
              <w:jc w:val="both"/>
              <w:rPr>
                <w:rFonts w:eastAsia="Poppins" w:cs="Poppins"/>
                <w:color w:val="000000" w:themeColor="text1"/>
                <w:sz w:val="18"/>
                <w:szCs w:val="18"/>
              </w:rPr>
            </w:pPr>
          </w:p>
          <w:p w14:paraId="27AF8799" w14:textId="77777777" w:rsidR="00AD0105" w:rsidRDefault="00AD0105" w:rsidP="00AE062F">
            <w:pPr>
              <w:spacing w:after="0"/>
              <w:jc w:val="both"/>
              <w:rPr>
                <w:rFonts w:eastAsia="Poppins" w:cs="Poppins"/>
                <w:color w:val="000000" w:themeColor="text1"/>
                <w:sz w:val="18"/>
                <w:szCs w:val="18"/>
              </w:rPr>
            </w:pPr>
          </w:p>
          <w:p w14:paraId="3CA7077D" w14:textId="77777777" w:rsidR="00AD0105" w:rsidRDefault="00AD0105" w:rsidP="00AE062F">
            <w:pPr>
              <w:spacing w:after="0"/>
              <w:jc w:val="both"/>
              <w:rPr>
                <w:rFonts w:eastAsia="Poppins" w:cs="Poppins"/>
                <w:color w:val="000000" w:themeColor="text1"/>
                <w:sz w:val="18"/>
                <w:szCs w:val="18"/>
              </w:rPr>
            </w:pPr>
          </w:p>
          <w:p w14:paraId="06582207" w14:textId="13F1C1D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w:t>
            </w:r>
          </w:p>
        </w:tc>
      </w:tr>
      <w:tr w:rsidR="00AE062F" w14:paraId="738E3192"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610AB113" w14:textId="7AF6859E"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Pathfinder (Voltage, Stability, Constraint Management)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794B5D75" w14:textId="7D414745"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432C7237" w14:textId="5CD2FAF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5EE74C48" w14:textId="2C14572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4DA59720" w14:textId="1DD7419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 </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720819B1" w14:textId="7F5A056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 – not a balancing energy service </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794079D1" w14:textId="394818A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5851F9B8" w14:textId="734C3A6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467CA7B0" w14:textId="4A9013A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r>
      <w:tr w:rsidR="00AE062F" w14:paraId="79B11CAB"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256589C7" w14:textId="127CCEA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BM Start UP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7D4BF47E" w14:textId="0B04366F"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5537CF04" w14:textId="2DCA996C"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1F8474E8" w14:textId="386937C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571744DD" w14:textId="2DEF900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w:t>
            </w:r>
          </w:p>
          <w:p w14:paraId="4919AC08" w14:textId="35705B9E" w:rsidR="00AE062F" w:rsidRDefault="00AE062F" w:rsidP="00AE062F">
            <w:pPr>
              <w:spacing w:after="0"/>
              <w:jc w:val="both"/>
              <w:rPr>
                <w:rFonts w:eastAsia="Poppins" w:cs="Poppins"/>
                <w:color w:val="000000" w:themeColor="text1"/>
                <w:sz w:val="18"/>
                <w:szCs w:val="18"/>
              </w:rPr>
            </w:pP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4122051F" w14:textId="6F617FE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0B8F5D21" w14:textId="5DCA845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Bilateral start payment and holding availability payment</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221E1DDF" w14:textId="2219FB1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Bilateral start payment and holding availability payment</w:t>
            </w:r>
          </w:p>
          <w:p w14:paraId="58C01CDF" w14:textId="5B60C7F6" w:rsidR="00AE062F" w:rsidRDefault="00AE062F" w:rsidP="00AE062F">
            <w:pPr>
              <w:spacing w:after="0"/>
              <w:jc w:val="both"/>
              <w:rPr>
                <w:rFonts w:eastAsia="Poppins" w:cs="Poppins"/>
                <w:color w:val="000000" w:themeColor="text1"/>
                <w:sz w:val="18"/>
                <w:szCs w:val="18"/>
              </w:rPr>
            </w:pP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04C967A6" w14:textId="7615C6B8"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w:t>
            </w:r>
          </w:p>
        </w:tc>
      </w:tr>
      <w:tr w:rsidR="00AE062F" w14:paraId="70111FF4"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3CC20052" w14:textId="675CDD5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Emergency System Restoration (ESR)</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1A83FFCE" w14:textId="6B9FC374"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621E3385" w14:textId="3755D78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716E5E5E" w14:textId="46404BB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50AD3CC1" w14:textId="570B79B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 -</w:t>
            </w:r>
          </w:p>
          <w:p w14:paraId="755CB353" w14:textId="1C133A7C"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(Non-Frequency </w:t>
            </w:r>
          </w:p>
          <w:p w14:paraId="339DECB4" w14:textId="3CAE616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Ancillary </w:t>
            </w:r>
          </w:p>
          <w:p w14:paraId="7687C25A" w14:textId="557D5E9E"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Service)</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7C2365E1" w14:textId="7AB2E22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48010EC2" w14:textId="6C58B42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Bilateral start payment and holding availability payment</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1462E4ED" w14:textId="43AD9AA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7F970534" w14:textId="63325B4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r>
      <w:tr w:rsidR="00AE062F" w14:paraId="7A4FBBE7"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1F6DBD5F" w14:textId="280D5EE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Inertia Services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4DC1BF3B" w14:textId="579D562F"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0C316B8D" w14:textId="1AE4C4A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14B9E722" w14:textId="5888B974"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739AB71D" w14:textId="3A5EE26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No - </w:t>
            </w:r>
          </w:p>
          <w:p w14:paraId="7037E5B8" w14:textId="616CFD8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(Non-Frequency </w:t>
            </w:r>
          </w:p>
          <w:p w14:paraId="6F8BF16D" w14:textId="798C0BB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Ancillary Service)</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4ED7FB0D" w14:textId="52E15D9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0D0479F9" w14:textId="71842CD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44BA8B73" w14:textId="45942E87"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59A82F77" w14:textId="1A08536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r>
      <w:tr w:rsidR="00AE062F" w14:paraId="311C7577"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57ECC652" w14:textId="2EF0439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SO, to SO trades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23100B44" w14:textId="45CBCAB0"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42CA4C0C" w14:textId="1B9A582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36B0C549" w14:textId="2AD28EB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428EDD45" w14:textId="575A7BF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 Pre- Gate </w:t>
            </w:r>
          </w:p>
          <w:p w14:paraId="3CB324C3" w14:textId="7E041A9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Closure, therefore </w:t>
            </w:r>
          </w:p>
          <w:p w14:paraId="5BCB352F" w14:textId="596BBAD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not </w:t>
            </w:r>
          </w:p>
          <w:p w14:paraId="390A13E2" w14:textId="062677E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balancing</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1E675CAA" w14:textId="619CAA1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47EE784D" w14:textId="40E291A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15195F9A" w14:textId="4811E9DE"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4080154C" w14:textId="1217ACE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r>
      <w:tr w:rsidR="00AE062F" w14:paraId="0B9EA082"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285DF3F2" w14:textId="7B33384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SO, to SO Misc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5DBD232C" w14:textId="7DD01D24"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7280327E" w14:textId="688AFEB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 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62580B90" w14:textId="74E10B8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189664F0" w14:textId="5A8257B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 Pre- Gate </w:t>
            </w:r>
          </w:p>
          <w:p w14:paraId="3E18DA0D" w14:textId="36B77E7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Closure, </w:t>
            </w:r>
          </w:p>
          <w:p w14:paraId="4B4ADDA0" w14:textId="772E711A"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therefore </w:t>
            </w:r>
          </w:p>
          <w:p w14:paraId="3DE721CF" w14:textId="2985DC8F"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not </w:t>
            </w:r>
          </w:p>
          <w:p w14:paraId="36AA2107" w14:textId="15C0C22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lastRenderedPageBreak/>
              <w:t>balancing</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782120DC" w14:textId="5E8632D3"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lastRenderedPageBreak/>
              <w:t xml:space="preserve">No Not balancing energy service </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27597BF3" w14:textId="63D88482"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41682672" w14:textId="27814580"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5A8C5C42" w14:textId="324388D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r>
      <w:tr w:rsidR="00AE062F" w14:paraId="0B972E63" w14:textId="77777777" w:rsidTr="00AE062F">
        <w:trPr>
          <w:trHeight w:val="300"/>
        </w:trPr>
        <w:tc>
          <w:tcPr>
            <w:tcW w:w="1270" w:type="dxa"/>
            <w:tcBorders>
              <w:top w:val="single" w:sz="6" w:space="0" w:color="auto"/>
              <w:left w:val="single" w:sz="6" w:space="0" w:color="auto"/>
              <w:bottom w:val="single" w:sz="6" w:space="0" w:color="auto"/>
              <w:right w:val="single" w:sz="6" w:space="0" w:color="auto"/>
            </w:tcBorders>
            <w:tcMar>
              <w:left w:w="105" w:type="dxa"/>
              <w:right w:w="105" w:type="dxa"/>
            </w:tcMar>
          </w:tcPr>
          <w:p w14:paraId="6742D337" w14:textId="77777777" w:rsidR="00AD0105" w:rsidRDefault="00AD0105" w:rsidP="00AE062F">
            <w:pPr>
              <w:spacing w:after="0"/>
              <w:jc w:val="both"/>
              <w:rPr>
                <w:rFonts w:eastAsia="Poppins" w:cs="Poppins"/>
                <w:color w:val="000000" w:themeColor="text1"/>
                <w:sz w:val="18"/>
                <w:szCs w:val="18"/>
              </w:rPr>
            </w:pPr>
          </w:p>
          <w:p w14:paraId="6F384E01" w14:textId="77777777" w:rsidR="00AD0105" w:rsidRDefault="00AD0105" w:rsidP="00AE062F">
            <w:pPr>
              <w:spacing w:after="0"/>
              <w:jc w:val="both"/>
              <w:rPr>
                <w:rFonts w:eastAsia="Poppins" w:cs="Poppins"/>
                <w:color w:val="000000" w:themeColor="text1"/>
                <w:sz w:val="18"/>
                <w:szCs w:val="18"/>
              </w:rPr>
            </w:pPr>
          </w:p>
          <w:p w14:paraId="716D4533" w14:textId="77777777" w:rsidR="00AD0105" w:rsidRDefault="00AD0105" w:rsidP="00AE062F">
            <w:pPr>
              <w:spacing w:after="0"/>
              <w:jc w:val="both"/>
              <w:rPr>
                <w:rFonts w:eastAsia="Poppins" w:cs="Poppins"/>
                <w:color w:val="000000" w:themeColor="text1"/>
                <w:sz w:val="18"/>
                <w:szCs w:val="18"/>
              </w:rPr>
            </w:pPr>
          </w:p>
          <w:p w14:paraId="5BDEABA2" w14:textId="03EB356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Capacity Market </w:t>
            </w:r>
          </w:p>
        </w:tc>
        <w:tc>
          <w:tcPr>
            <w:tcW w:w="1016" w:type="dxa"/>
            <w:tcBorders>
              <w:top w:val="single" w:sz="6" w:space="0" w:color="auto"/>
              <w:left w:val="single" w:sz="6" w:space="0" w:color="auto"/>
              <w:bottom w:val="single" w:sz="6" w:space="0" w:color="auto"/>
              <w:right w:val="single" w:sz="6" w:space="0" w:color="auto"/>
            </w:tcBorders>
            <w:tcMar>
              <w:left w:w="105" w:type="dxa"/>
              <w:right w:w="105" w:type="dxa"/>
            </w:tcMar>
          </w:tcPr>
          <w:p w14:paraId="74C3CD2F" w14:textId="77777777" w:rsidR="00AD0105" w:rsidRDefault="00AD0105" w:rsidP="00AE062F">
            <w:pPr>
              <w:jc w:val="both"/>
              <w:rPr>
                <w:rFonts w:eastAsia="Poppins" w:cs="Poppins"/>
                <w:color w:val="000000" w:themeColor="text1"/>
                <w:sz w:val="18"/>
                <w:szCs w:val="18"/>
              </w:rPr>
            </w:pPr>
          </w:p>
          <w:p w14:paraId="2A07AFAC" w14:textId="77777777" w:rsidR="00AD0105" w:rsidRDefault="00AD0105" w:rsidP="00AE062F">
            <w:pPr>
              <w:jc w:val="both"/>
              <w:rPr>
                <w:rFonts w:eastAsia="Poppins" w:cs="Poppins"/>
                <w:color w:val="000000" w:themeColor="text1"/>
                <w:sz w:val="18"/>
                <w:szCs w:val="18"/>
              </w:rPr>
            </w:pPr>
          </w:p>
          <w:p w14:paraId="554943A4" w14:textId="6AFA93DF" w:rsidR="00AE062F" w:rsidRDefault="00AE062F" w:rsidP="00AE062F">
            <w:pPr>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031" w:type="dxa"/>
            <w:tcBorders>
              <w:top w:val="single" w:sz="6" w:space="0" w:color="auto"/>
              <w:left w:val="single" w:sz="6" w:space="0" w:color="auto"/>
              <w:bottom w:val="single" w:sz="6" w:space="0" w:color="auto"/>
              <w:right w:val="single" w:sz="6" w:space="0" w:color="auto"/>
            </w:tcBorders>
            <w:tcMar>
              <w:left w:w="105" w:type="dxa"/>
              <w:right w:w="105" w:type="dxa"/>
            </w:tcMar>
          </w:tcPr>
          <w:p w14:paraId="3A7BCC91" w14:textId="77777777" w:rsidR="00AD0105" w:rsidRDefault="00AD0105" w:rsidP="00AE062F">
            <w:pPr>
              <w:spacing w:after="0"/>
              <w:jc w:val="both"/>
              <w:rPr>
                <w:rFonts w:eastAsia="Poppins" w:cs="Poppins"/>
                <w:color w:val="000000" w:themeColor="text1"/>
                <w:sz w:val="18"/>
                <w:szCs w:val="18"/>
              </w:rPr>
            </w:pPr>
          </w:p>
          <w:p w14:paraId="1C01DA71" w14:textId="77777777" w:rsidR="00AD0105" w:rsidRDefault="00AD0105" w:rsidP="00AE062F">
            <w:pPr>
              <w:spacing w:after="0"/>
              <w:jc w:val="both"/>
              <w:rPr>
                <w:rFonts w:eastAsia="Poppins" w:cs="Poppins"/>
                <w:color w:val="000000" w:themeColor="text1"/>
                <w:sz w:val="18"/>
                <w:szCs w:val="18"/>
              </w:rPr>
            </w:pPr>
          </w:p>
          <w:p w14:paraId="4B5A8704" w14:textId="77777777" w:rsidR="00AD0105" w:rsidRDefault="00AD0105" w:rsidP="00AE062F">
            <w:pPr>
              <w:spacing w:after="0"/>
              <w:jc w:val="both"/>
              <w:rPr>
                <w:rFonts w:eastAsia="Poppins" w:cs="Poppins"/>
                <w:color w:val="000000" w:themeColor="text1"/>
                <w:sz w:val="18"/>
                <w:szCs w:val="18"/>
              </w:rPr>
            </w:pPr>
          </w:p>
          <w:p w14:paraId="52AA9CA3" w14:textId="794446BC"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tcPr>
          <w:p w14:paraId="5C1213D1" w14:textId="77777777" w:rsidR="00AD0105" w:rsidRDefault="00AD0105" w:rsidP="00AE062F">
            <w:pPr>
              <w:spacing w:after="0"/>
              <w:jc w:val="both"/>
              <w:rPr>
                <w:rFonts w:eastAsia="Poppins" w:cs="Poppins"/>
                <w:color w:val="000000" w:themeColor="text1"/>
                <w:sz w:val="18"/>
                <w:szCs w:val="18"/>
              </w:rPr>
            </w:pPr>
          </w:p>
          <w:p w14:paraId="5B11555E" w14:textId="77777777" w:rsidR="00AD0105" w:rsidRDefault="00AD0105" w:rsidP="00AE062F">
            <w:pPr>
              <w:spacing w:after="0"/>
              <w:jc w:val="both"/>
              <w:rPr>
                <w:rFonts w:eastAsia="Poppins" w:cs="Poppins"/>
                <w:color w:val="000000" w:themeColor="text1"/>
                <w:sz w:val="18"/>
                <w:szCs w:val="18"/>
              </w:rPr>
            </w:pPr>
          </w:p>
          <w:p w14:paraId="0E76A929" w14:textId="77777777" w:rsidR="00AD0105" w:rsidRDefault="00AD0105" w:rsidP="00AE062F">
            <w:pPr>
              <w:spacing w:after="0"/>
              <w:jc w:val="both"/>
              <w:rPr>
                <w:rFonts w:eastAsia="Poppins" w:cs="Poppins"/>
                <w:color w:val="000000" w:themeColor="text1"/>
                <w:sz w:val="18"/>
                <w:szCs w:val="18"/>
              </w:rPr>
            </w:pPr>
          </w:p>
          <w:p w14:paraId="0348734C" w14:textId="69C38FF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967" w:type="dxa"/>
            <w:tcBorders>
              <w:top w:val="single" w:sz="6" w:space="0" w:color="auto"/>
              <w:left w:val="single" w:sz="6" w:space="0" w:color="auto"/>
              <w:bottom w:val="single" w:sz="6" w:space="0" w:color="auto"/>
              <w:right w:val="single" w:sz="6" w:space="0" w:color="auto"/>
            </w:tcBorders>
            <w:tcMar>
              <w:left w:w="105" w:type="dxa"/>
              <w:right w:w="105" w:type="dxa"/>
            </w:tcMar>
          </w:tcPr>
          <w:p w14:paraId="2FA0943B" w14:textId="77777777" w:rsidR="00AD0105" w:rsidRDefault="00AD0105" w:rsidP="00AE062F">
            <w:pPr>
              <w:spacing w:after="0"/>
              <w:jc w:val="both"/>
              <w:rPr>
                <w:rFonts w:eastAsia="Poppins" w:cs="Poppins"/>
                <w:color w:val="000000" w:themeColor="text1"/>
                <w:sz w:val="18"/>
                <w:szCs w:val="18"/>
              </w:rPr>
            </w:pPr>
          </w:p>
          <w:p w14:paraId="08A80F54" w14:textId="77777777" w:rsidR="00AD0105" w:rsidRDefault="00AD0105" w:rsidP="00AE062F">
            <w:pPr>
              <w:spacing w:after="0"/>
              <w:jc w:val="both"/>
              <w:rPr>
                <w:rFonts w:eastAsia="Poppins" w:cs="Poppins"/>
                <w:color w:val="000000" w:themeColor="text1"/>
                <w:sz w:val="18"/>
                <w:szCs w:val="18"/>
              </w:rPr>
            </w:pPr>
          </w:p>
          <w:p w14:paraId="3AE4775A" w14:textId="77777777" w:rsidR="00AD0105" w:rsidRDefault="00AD0105" w:rsidP="00AE062F">
            <w:pPr>
              <w:spacing w:after="0"/>
              <w:jc w:val="both"/>
              <w:rPr>
                <w:rFonts w:eastAsia="Poppins" w:cs="Poppins"/>
                <w:color w:val="000000" w:themeColor="text1"/>
                <w:sz w:val="18"/>
                <w:szCs w:val="18"/>
              </w:rPr>
            </w:pPr>
          </w:p>
          <w:p w14:paraId="79FC4F2E" w14:textId="1BE1A786"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No – </w:t>
            </w:r>
          </w:p>
          <w:p w14:paraId="124D1957" w14:textId="10AA72E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Capacity </w:t>
            </w:r>
          </w:p>
          <w:p w14:paraId="6DCF0966" w14:textId="04DAAC75"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Mechanism</w:t>
            </w:r>
          </w:p>
        </w:tc>
        <w:tc>
          <w:tcPr>
            <w:tcW w:w="986" w:type="dxa"/>
            <w:tcBorders>
              <w:top w:val="single" w:sz="6" w:space="0" w:color="auto"/>
              <w:left w:val="single" w:sz="6" w:space="0" w:color="auto"/>
              <w:bottom w:val="single" w:sz="6" w:space="0" w:color="auto"/>
              <w:right w:val="single" w:sz="6" w:space="0" w:color="auto"/>
            </w:tcBorders>
            <w:tcMar>
              <w:left w:w="105" w:type="dxa"/>
              <w:right w:w="105" w:type="dxa"/>
            </w:tcMar>
          </w:tcPr>
          <w:p w14:paraId="4639172F" w14:textId="77777777" w:rsidR="00AD0105" w:rsidRDefault="00AD0105" w:rsidP="00AE062F">
            <w:pPr>
              <w:spacing w:after="0"/>
              <w:jc w:val="both"/>
              <w:rPr>
                <w:rFonts w:eastAsia="Poppins" w:cs="Poppins"/>
                <w:color w:val="000000" w:themeColor="text1"/>
                <w:sz w:val="18"/>
                <w:szCs w:val="18"/>
              </w:rPr>
            </w:pPr>
          </w:p>
          <w:p w14:paraId="5788803F" w14:textId="77777777" w:rsidR="00AD0105" w:rsidRDefault="00AD0105" w:rsidP="00AE062F">
            <w:pPr>
              <w:spacing w:after="0"/>
              <w:jc w:val="both"/>
              <w:rPr>
                <w:rFonts w:eastAsia="Poppins" w:cs="Poppins"/>
                <w:color w:val="000000" w:themeColor="text1"/>
                <w:sz w:val="18"/>
                <w:szCs w:val="18"/>
              </w:rPr>
            </w:pPr>
          </w:p>
          <w:p w14:paraId="5B2E578D" w14:textId="77777777" w:rsidR="00AD0105" w:rsidRDefault="00AD0105" w:rsidP="00AE062F">
            <w:pPr>
              <w:spacing w:after="0"/>
              <w:jc w:val="both"/>
              <w:rPr>
                <w:rFonts w:eastAsia="Poppins" w:cs="Poppins"/>
                <w:color w:val="000000" w:themeColor="text1"/>
                <w:sz w:val="18"/>
                <w:szCs w:val="18"/>
              </w:rPr>
            </w:pPr>
          </w:p>
          <w:p w14:paraId="724A45C8" w14:textId="42914C71"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No- Not balancing energy service</w:t>
            </w:r>
          </w:p>
        </w:tc>
        <w:tc>
          <w:tcPr>
            <w:tcW w:w="1374" w:type="dxa"/>
            <w:tcBorders>
              <w:top w:val="single" w:sz="6" w:space="0" w:color="auto"/>
              <w:left w:val="single" w:sz="6" w:space="0" w:color="auto"/>
              <w:bottom w:val="single" w:sz="6" w:space="0" w:color="auto"/>
              <w:right w:val="single" w:sz="6" w:space="0" w:color="auto"/>
            </w:tcBorders>
            <w:tcMar>
              <w:left w:w="105" w:type="dxa"/>
              <w:right w:w="105" w:type="dxa"/>
            </w:tcMar>
          </w:tcPr>
          <w:p w14:paraId="44A773B0" w14:textId="77777777" w:rsidR="00AD0105" w:rsidRDefault="00AD0105" w:rsidP="00AE062F">
            <w:pPr>
              <w:spacing w:after="0"/>
              <w:jc w:val="both"/>
              <w:rPr>
                <w:rFonts w:eastAsia="Poppins" w:cs="Poppins"/>
                <w:color w:val="000000" w:themeColor="text1"/>
                <w:sz w:val="18"/>
                <w:szCs w:val="18"/>
              </w:rPr>
            </w:pPr>
          </w:p>
          <w:p w14:paraId="1DF8F2B6" w14:textId="77777777" w:rsidR="00AD0105" w:rsidRDefault="00AD0105" w:rsidP="00AE062F">
            <w:pPr>
              <w:spacing w:after="0"/>
              <w:jc w:val="both"/>
              <w:rPr>
                <w:rFonts w:eastAsia="Poppins" w:cs="Poppins"/>
                <w:color w:val="000000" w:themeColor="text1"/>
                <w:sz w:val="18"/>
                <w:szCs w:val="18"/>
              </w:rPr>
            </w:pPr>
          </w:p>
          <w:p w14:paraId="55BCAEF8" w14:textId="77777777" w:rsidR="00AD0105" w:rsidRDefault="00AD0105" w:rsidP="00AE062F">
            <w:pPr>
              <w:spacing w:after="0"/>
              <w:jc w:val="both"/>
              <w:rPr>
                <w:rFonts w:eastAsia="Poppins" w:cs="Poppins"/>
                <w:color w:val="000000" w:themeColor="text1"/>
                <w:sz w:val="18"/>
                <w:szCs w:val="18"/>
              </w:rPr>
            </w:pPr>
          </w:p>
          <w:p w14:paraId="266DE04C" w14:textId="609881E9"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 xml:space="preserve">N/A </w:t>
            </w:r>
          </w:p>
        </w:tc>
        <w:tc>
          <w:tcPr>
            <w:tcW w:w="1404" w:type="dxa"/>
            <w:tcBorders>
              <w:top w:val="single" w:sz="6" w:space="0" w:color="auto"/>
              <w:left w:val="single" w:sz="6" w:space="0" w:color="auto"/>
              <w:bottom w:val="single" w:sz="6" w:space="0" w:color="auto"/>
              <w:right w:val="single" w:sz="6" w:space="0" w:color="auto"/>
            </w:tcBorders>
            <w:tcMar>
              <w:left w:w="105" w:type="dxa"/>
              <w:right w:w="105" w:type="dxa"/>
            </w:tcMar>
          </w:tcPr>
          <w:p w14:paraId="4A18005F" w14:textId="77777777" w:rsidR="00AD0105" w:rsidRDefault="00AD0105" w:rsidP="00AE062F">
            <w:pPr>
              <w:spacing w:after="0"/>
              <w:jc w:val="both"/>
              <w:rPr>
                <w:rFonts w:eastAsia="Poppins" w:cs="Poppins"/>
                <w:color w:val="000000" w:themeColor="text1"/>
                <w:sz w:val="18"/>
                <w:szCs w:val="18"/>
              </w:rPr>
            </w:pPr>
          </w:p>
          <w:p w14:paraId="5EA2C5A4" w14:textId="77777777" w:rsidR="00AD0105" w:rsidRDefault="00AD0105" w:rsidP="00AE062F">
            <w:pPr>
              <w:spacing w:after="0"/>
              <w:jc w:val="both"/>
              <w:rPr>
                <w:rFonts w:eastAsia="Poppins" w:cs="Poppins"/>
                <w:color w:val="000000" w:themeColor="text1"/>
                <w:sz w:val="18"/>
                <w:szCs w:val="18"/>
              </w:rPr>
            </w:pPr>
          </w:p>
          <w:p w14:paraId="56235589" w14:textId="77777777" w:rsidR="00AD0105" w:rsidRDefault="00AD0105" w:rsidP="00AE062F">
            <w:pPr>
              <w:spacing w:after="0"/>
              <w:jc w:val="both"/>
              <w:rPr>
                <w:rFonts w:eastAsia="Poppins" w:cs="Poppins"/>
                <w:color w:val="000000" w:themeColor="text1"/>
                <w:sz w:val="18"/>
                <w:szCs w:val="18"/>
              </w:rPr>
            </w:pPr>
          </w:p>
          <w:p w14:paraId="179B6D0B" w14:textId="2093835D"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c>
          <w:tcPr>
            <w:tcW w:w="1449" w:type="dxa"/>
            <w:tcBorders>
              <w:top w:val="single" w:sz="6" w:space="0" w:color="auto"/>
              <w:left w:val="single" w:sz="6" w:space="0" w:color="auto"/>
              <w:bottom w:val="single" w:sz="6" w:space="0" w:color="auto"/>
              <w:right w:val="single" w:sz="6" w:space="0" w:color="auto"/>
            </w:tcBorders>
            <w:tcMar>
              <w:left w:w="105" w:type="dxa"/>
              <w:right w:w="105" w:type="dxa"/>
            </w:tcMar>
          </w:tcPr>
          <w:p w14:paraId="0C9C52AF" w14:textId="77777777" w:rsidR="00AD0105" w:rsidRDefault="00AD0105" w:rsidP="00AE062F">
            <w:pPr>
              <w:spacing w:after="0"/>
              <w:jc w:val="both"/>
              <w:rPr>
                <w:rFonts w:eastAsia="Poppins" w:cs="Poppins"/>
                <w:color w:val="000000" w:themeColor="text1"/>
                <w:sz w:val="18"/>
                <w:szCs w:val="18"/>
              </w:rPr>
            </w:pPr>
          </w:p>
          <w:p w14:paraId="3E1A0EB6" w14:textId="77777777" w:rsidR="00AD0105" w:rsidRDefault="00AD0105" w:rsidP="00AE062F">
            <w:pPr>
              <w:spacing w:after="0"/>
              <w:jc w:val="both"/>
              <w:rPr>
                <w:rFonts w:eastAsia="Poppins" w:cs="Poppins"/>
                <w:color w:val="000000" w:themeColor="text1"/>
                <w:sz w:val="18"/>
                <w:szCs w:val="18"/>
              </w:rPr>
            </w:pPr>
          </w:p>
          <w:p w14:paraId="5EEA6102" w14:textId="77777777" w:rsidR="00AD0105" w:rsidRDefault="00AD0105" w:rsidP="00AE062F">
            <w:pPr>
              <w:spacing w:after="0"/>
              <w:jc w:val="both"/>
              <w:rPr>
                <w:rFonts w:eastAsia="Poppins" w:cs="Poppins"/>
                <w:color w:val="000000" w:themeColor="text1"/>
                <w:sz w:val="18"/>
                <w:szCs w:val="18"/>
              </w:rPr>
            </w:pPr>
          </w:p>
          <w:p w14:paraId="6DB14466" w14:textId="08B33AFB" w:rsidR="00AE062F" w:rsidRDefault="00AE062F" w:rsidP="00AE062F">
            <w:pPr>
              <w:spacing w:after="0"/>
              <w:jc w:val="both"/>
              <w:rPr>
                <w:rFonts w:eastAsia="Poppins" w:cs="Poppins"/>
                <w:color w:val="000000" w:themeColor="text1"/>
                <w:sz w:val="18"/>
                <w:szCs w:val="18"/>
              </w:rPr>
            </w:pPr>
            <w:r w:rsidRPr="36B3A10E">
              <w:rPr>
                <w:rFonts w:eastAsia="Poppins" w:cs="Poppins"/>
                <w:color w:val="000000" w:themeColor="text1"/>
                <w:sz w:val="18"/>
                <w:szCs w:val="18"/>
              </w:rPr>
              <w:t>N/A</w:t>
            </w:r>
          </w:p>
        </w:tc>
      </w:tr>
    </w:tbl>
    <w:p w14:paraId="2B12D218" w14:textId="376ABF83" w:rsidR="30BDC873" w:rsidRDefault="30BDC873" w:rsidP="30BDC873">
      <w:pPr>
        <w:spacing w:after="0"/>
        <w:jc w:val="both"/>
        <w:rPr>
          <w:sz w:val="18"/>
          <w:szCs w:val="18"/>
        </w:rPr>
      </w:pPr>
    </w:p>
    <w:sectPr w:rsidR="30BDC873" w:rsidSect="00AE2241">
      <w:headerReference w:type="even" r:id="rId11"/>
      <w:headerReference w:type="default" r:id="rId12"/>
      <w:footerReference w:type="even" r:id="rId13"/>
      <w:footerReference w:type="default" r:id="rId14"/>
      <w:headerReference w:type="first" r:id="rId15"/>
      <w:footerReference w:type="first" r:id="rId16"/>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C2783" w14:textId="77777777" w:rsidR="00D37387" w:rsidRDefault="00D37387" w:rsidP="00A62BFF">
      <w:pPr>
        <w:spacing w:after="0"/>
      </w:pPr>
      <w:r>
        <w:separator/>
      </w:r>
    </w:p>
  </w:endnote>
  <w:endnote w:type="continuationSeparator" w:id="0">
    <w:p w14:paraId="0980DEF1" w14:textId="77777777" w:rsidR="00D37387" w:rsidRDefault="00D37387" w:rsidP="00A62BFF">
      <w:pPr>
        <w:spacing w:after="0"/>
      </w:pPr>
      <w:r>
        <w:continuationSeparator/>
      </w:r>
    </w:p>
  </w:endnote>
  <w:endnote w:type="continuationNotice" w:id="1">
    <w:p w14:paraId="78B2E464" w14:textId="77777777" w:rsidR="00D37387" w:rsidRDefault="00D373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DABA2" w14:textId="77777777" w:rsidR="00241A4E" w:rsidRDefault="00241A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Content>
      <w:p w14:paraId="75BF3C89"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44823C5F" w14:textId="77777777" w:rsidR="00B26D29" w:rsidRPr="00AE2241" w:rsidRDefault="00000000" w:rsidP="00AE2241">
        <w:pPr>
          <w:pStyle w:val="Footer"/>
          <w:jc w:val="right"/>
          <w:rPr>
            <w:sz w:val="26"/>
            <w:szCs w:val="2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1210E"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0" behindDoc="0" locked="0" layoutInCell="1" allowOverlap="1" wp14:anchorId="53AF5A0D" wp14:editId="091E7CEB">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1AAEED4"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AF5A0D" id="_x0000_t202" coordsize="21600,21600" o:spt="202" path="m,l,21600r21600,l21600,xe">
              <v:stroke joinstyle="miter"/>
              <v:path gradientshapeok="t" o:connecttype="rect"/>
            </v:shapetype>
            <v:shape id="Text Box 2" o:spid="_x0000_s1026" type="#_x0000_t202" style="position:absolute;margin-left:6.95pt;margin-top:-22.65pt;width:25.5pt;height:23.2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71AAEED4"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B8E8E" w14:textId="77777777" w:rsidR="00D37387" w:rsidRDefault="00D37387" w:rsidP="00A62BFF">
      <w:pPr>
        <w:spacing w:after="0"/>
      </w:pPr>
      <w:r>
        <w:separator/>
      </w:r>
    </w:p>
  </w:footnote>
  <w:footnote w:type="continuationSeparator" w:id="0">
    <w:p w14:paraId="5B0C4E5A" w14:textId="77777777" w:rsidR="00D37387" w:rsidRDefault="00D37387" w:rsidP="00A62BFF">
      <w:pPr>
        <w:spacing w:after="0"/>
      </w:pPr>
      <w:r>
        <w:continuationSeparator/>
      </w:r>
    </w:p>
  </w:footnote>
  <w:footnote w:type="continuationNotice" w:id="1">
    <w:p w14:paraId="234537F5" w14:textId="77777777" w:rsidR="00D37387" w:rsidRDefault="00D37387">
      <w:pPr>
        <w:spacing w:after="0" w:line="240" w:lineRule="auto"/>
      </w:pPr>
    </w:p>
  </w:footnote>
  <w:footnote w:id="2">
    <w:p w14:paraId="3E2B68A0" w14:textId="205D88BD" w:rsidR="1BB9BD05" w:rsidRPr="002B1CC9" w:rsidRDefault="1BB9BD05" w:rsidP="1BB9BD05">
      <w:pPr>
        <w:pStyle w:val="FootnoteText"/>
        <w:rPr>
          <w:sz w:val="16"/>
          <w:szCs w:val="16"/>
        </w:rPr>
      </w:pPr>
      <w:r w:rsidRPr="002B1CC9">
        <w:rPr>
          <w:rStyle w:val="FootnoteReference"/>
          <w:sz w:val="16"/>
          <w:szCs w:val="16"/>
        </w:rPr>
        <w:footnoteRef/>
      </w:r>
      <w:r w:rsidRPr="002B1CC9">
        <w:rPr>
          <w:sz w:val="16"/>
          <w:szCs w:val="16"/>
        </w:rPr>
        <w:t xml:space="preserve"> Retained EU Regulation 2019/943 of the European Parliament and of the Council of 5 June 2019 on the internal market for electricity</w:t>
      </w:r>
    </w:p>
  </w:footnote>
  <w:footnote w:id="3">
    <w:p w14:paraId="6A1AC7A5" w14:textId="74848812" w:rsidR="1BB9BD05" w:rsidRPr="002B1CC9" w:rsidRDefault="1BB9BD05" w:rsidP="1BB9BD05">
      <w:pPr>
        <w:pStyle w:val="FootnoteText"/>
        <w:rPr>
          <w:rFonts w:eastAsia="Arial"/>
          <w:sz w:val="16"/>
          <w:szCs w:val="16"/>
        </w:rPr>
      </w:pPr>
      <w:r w:rsidRPr="002B1CC9">
        <w:rPr>
          <w:rStyle w:val="FootnoteReference"/>
          <w:sz w:val="16"/>
          <w:szCs w:val="16"/>
        </w:rPr>
        <w:footnoteRef/>
      </w:r>
      <w:r w:rsidRPr="002B1CC9">
        <w:rPr>
          <w:sz w:val="16"/>
          <w:szCs w:val="16"/>
        </w:rPr>
        <w:t xml:space="preserve"> Retained Commission Regulation (EU) 2017/1485 of 2 August 2017 establishing a guideline on electricity transmission system operation</w:t>
      </w:r>
    </w:p>
  </w:footnote>
  <w:footnote w:id="4">
    <w:p w14:paraId="43132B5D" w14:textId="0F409BDB" w:rsidR="00ED771C" w:rsidRPr="002B1CC9" w:rsidRDefault="00ED771C" w:rsidP="002B1CC9">
      <w:pPr>
        <w:pStyle w:val="footnotedescription"/>
        <w:spacing w:after="13" w:line="241" w:lineRule="auto"/>
        <w:rPr>
          <w:sz w:val="16"/>
          <w:szCs w:val="16"/>
        </w:rPr>
      </w:pPr>
      <w:r w:rsidRPr="002B1CC9">
        <w:rPr>
          <w:rStyle w:val="footnotemark"/>
          <w:rFonts w:eastAsia="Arial"/>
          <w:sz w:val="16"/>
          <w:szCs w:val="16"/>
        </w:rPr>
        <w:footnoteRef/>
      </w:r>
      <w:r w:rsidRPr="002B1CC9">
        <w:rPr>
          <w:sz w:val="16"/>
          <w:szCs w:val="16"/>
        </w:rPr>
        <w:t xml:space="preserve"> The HHI is calculated by squaring the market share of each provider competing in the market and then summing the resulting numbers. For example, for a market consisting of four providers with shares of 30, 30, 20, and 20 percent, the HHI is 2,600 (30</w:t>
      </w:r>
      <w:r w:rsidRPr="002B1CC9">
        <w:rPr>
          <w:sz w:val="16"/>
          <w:szCs w:val="16"/>
          <w:vertAlign w:val="superscript"/>
        </w:rPr>
        <w:t>2</w:t>
      </w:r>
      <w:r w:rsidRPr="002B1CC9">
        <w:rPr>
          <w:sz w:val="16"/>
          <w:szCs w:val="16"/>
        </w:rPr>
        <w:t xml:space="preserve"> + 30</w:t>
      </w:r>
      <w:r w:rsidRPr="002B1CC9">
        <w:rPr>
          <w:sz w:val="16"/>
          <w:szCs w:val="16"/>
          <w:vertAlign w:val="superscript"/>
        </w:rPr>
        <w:t>2</w:t>
      </w:r>
      <w:r w:rsidRPr="002B1CC9">
        <w:rPr>
          <w:sz w:val="16"/>
          <w:szCs w:val="16"/>
        </w:rPr>
        <w:t xml:space="preserve"> + 20</w:t>
      </w:r>
      <w:r w:rsidRPr="002B1CC9">
        <w:rPr>
          <w:sz w:val="16"/>
          <w:szCs w:val="16"/>
          <w:vertAlign w:val="superscript"/>
        </w:rPr>
        <w:t>2</w:t>
      </w:r>
      <w:r w:rsidRPr="002B1CC9">
        <w:rPr>
          <w:sz w:val="16"/>
          <w:szCs w:val="16"/>
        </w:rPr>
        <w:t xml:space="preserve"> + 20</w:t>
      </w:r>
      <w:r w:rsidRPr="002B1CC9">
        <w:rPr>
          <w:sz w:val="16"/>
          <w:szCs w:val="16"/>
          <w:vertAlign w:val="superscript"/>
        </w:rPr>
        <w:t>2</w:t>
      </w:r>
      <w:r w:rsidRPr="002B1CC9">
        <w:rPr>
          <w:sz w:val="16"/>
          <w:szCs w:val="16"/>
        </w:rPr>
        <w:t xml:space="preserve"> = 2,600). HHI</w:t>
      </w:r>
      <w:r w:rsidR="002B1CC9">
        <w:rPr>
          <w:sz w:val="16"/>
          <w:szCs w:val="16"/>
        </w:rPr>
        <w:t xml:space="preserve"> </w:t>
      </w:r>
      <w:r w:rsidRPr="002B1CC9">
        <w:rPr>
          <w:sz w:val="16"/>
          <w:szCs w:val="16"/>
        </w:rPr>
        <w:t>below 100 indicates a highly competitive industry, HHI between 100 and 1,500 indicates an industry with a low degree of concentration, HHI between 1,500</w:t>
      </w:r>
      <w:r w:rsidR="002B1CC9">
        <w:rPr>
          <w:sz w:val="16"/>
          <w:szCs w:val="16"/>
        </w:rPr>
        <w:t xml:space="preserve"> </w:t>
      </w:r>
      <w:r w:rsidRPr="002B1CC9">
        <w:rPr>
          <w:sz w:val="16"/>
          <w:szCs w:val="16"/>
        </w:rPr>
        <w:t>to 2,500 indicates moderate market concentration, HHI above 2,500 indicates high market concentration.</w:t>
      </w:r>
      <w:r>
        <w:rPr>
          <w:rFonts w:ascii="Times New Roman" w:eastAsia="Times New Roman" w:hAnsi="Times New Roman" w:cs="Times New Roman"/>
          <w:color w:val="000000"/>
        </w:rPr>
        <w:t xml:space="preserve"> </w:t>
      </w:r>
    </w:p>
  </w:footnote>
  <w:footnote w:id="5">
    <w:p w14:paraId="52A56464" w14:textId="5982FBC8" w:rsidR="00E1046A" w:rsidRPr="002B1CC9" w:rsidRDefault="00E1046A">
      <w:pPr>
        <w:pStyle w:val="FootnoteText"/>
        <w:rPr>
          <w:sz w:val="16"/>
          <w:szCs w:val="16"/>
        </w:rPr>
      </w:pPr>
      <w:r w:rsidRPr="002B1CC9">
        <w:rPr>
          <w:rStyle w:val="FootnoteReference"/>
          <w:sz w:val="16"/>
          <w:szCs w:val="16"/>
        </w:rPr>
        <w:footnoteRef/>
      </w:r>
      <w:r w:rsidRPr="002B1CC9">
        <w:rPr>
          <w:sz w:val="16"/>
          <w:szCs w:val="16"/>
        </w:rPr>
        <w:t xml:space="preserve"> REGULATION (EU) 2019/2195 of 23 November 2017 as retained and amended in UK Law by Statutory Instruments 2019 No.532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9033D" w14:textId="77777777" w:rsidR="00241A4E" w:rsidRDefault="00241A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73773" w14:textId="617BF2E5" w:rsidR="00AE2241" w:rsidRDefault="00000000" w:rsidP="00607F76">
    <w:pPr>
      <w:pStyle w:val="Header"/>
      <w:ind w:left="0"/>
      <w:jc w:val="left"/>
      <w:rPr>
        <w:rFonts w:eastAsia="HGPMinchoE" w:cs="Poppins"/>
        <w:color w:val="3F0730"/>
        <w:sz w:val="28"/>
        <w:szCs w:val="40"/>
      </w:rPr>
    </w:pPr>
    <w:sdt>
      <w:sdtPr>
        <w:rPr>
          <w:rFonts w:eastAsia="HGPMinchoE" w:cs="Poppins"/>
          <w:color w:val="3F0730"/>
          <w:sz w:val="28"/>
          <w:szCs w:val="40"/>
        </w:rPr>
        <w:id w:val="-1655435308"/>
        <w:docPartObj>
          <w:docPartGallery w:val="Watermarks"/>
          <w:docPartUnique/>
        </w:docPartObj>
      </w:sdtPr>
      <w:sdtContent>
        <w:r>
          <w:rPr>
            <w:rFonts w:eastAsia="HGPMinchoE" w:cs="Poppins"/>
            <w:color w:val="3F0730"/>
            <w:sz w:val="28"/>
            <w:szCs w:val="40"/>
          </w:rPr>
          <w:pict w14:anchorId="61E54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2BC1" w:rsidRPr="004365EB">
      <w:rPr>
        <w:rFonts w:cs="Poppins"/>
        <w:b/>
        <w:bCs/>
      </w:rPr>
      <w:drawing>
        <wp:anchor distT="0" distB="0" distL="114300" distR="114300" simplePos="0" relativeHeight="251657216" behindDoc="1" locked="1" layoutInCell="1" allowOverlap="0" wp14:anchorId="4A769208" wp14:editId="41CD128D">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5FC6FB69" w14:textId="77777777" w:rsidR="00AE2241" w:rsidRDefault="00AE2241" w:rsidP="00607F76">
    <w:pPr>
      <w:pStyle w:val="Header"/>
      <w:ind w:left="0"/>
      <w:jc w:val="left"/>
      <w:rPr>
        <w:rFonts w:eastAsia="HGPMinchoE" w:cs="Poppins"/>
        <w:color w:val="3F0730"/>
        <w:sz w:val="28"/>
        <w:szCs w:val="40"/>
      </w:rPr>
    </w:pPr>
  </w:p>
  <w:p w14:paraId="6FA7D3AB" w14:textId="77777777" w:rsidR="00AE2241" w:rsidRDefault="00AE2241" w:rsidP="00607F76">
    <w:pPr>
      <w:pStyle w:val="Header"/>
      <w:ind w:left="0"/>
      <w:jc w:val="left"/>
      <w:rPr>
        <w:rFonts w:eastAsia="HGPMinchoE" w:cs="Poppins"/>
        <w:color w:val="3F0730"/>
        <w:sz w:val="28"/>
        <w:szCs w:val="40"/>
      </w:rPr>
    </w:pPr>
  </w:p>
  <w:p w14:paraId="14702FE0" w14:textId="77777777" w:rsidR="00AE2241" w:rsidRDefault="00AE2241" w:rsidP="00607F76">
    <w:pPr>
      <w:pStyle w:val="Header"/>
      <w:ind w:left="0"/>
      <w:jc w:val="left"/>
      <w:rPr>
        <w:rFonts w:eastAsia="HGPMinchoE" w:cs="Poppins"/>
        <w:color w:val="3F0730"/>
        <w:sz w:val="28"/>
        <w:szCs w:val="40"/>
      </w:rPr>
    </w:pPr>
  </w:p>
  <w:p w14:paraId="2EE95574"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04D2"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6192" behindDoc="1" locked="0" layoutInCell="1" allowOverlap="1" wp14:anchorId="734D764C" wp14:editId="7DC041F5">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1A7B797" w14:textId="77777777" w:rsidR="00DF17EF" w:rsidRPr="004365EB" w:rsidRDefault="00DF17EF" w:rsidP="00DF17EF">
    <w:pPr>
      <w:pStyle w:val="Header"/>
      <w:ind w:left="0"/>
      <w:jc w:val="left"/>
      <w:rPr>
        <w:rFonts w:eastAsia="HGPMinchoE" w:cs="Poppins"/>
        <w:sz w:val="28"/>
        <w:szCs w:val="40"/>
      </w:rPr>
    </w:pPr>
  </w:p>
  <w:p w14:paraId="2A3B0AC0" w14:textId="77777777" w:rsidR="00DF17EF" w:rsidRPr="004365EB" w:rsidRDefault="00DF17EF" w:rsidP="00DF17EF">
    <w:pPr>
      <w:pStyle w:val="Header"/>
      <w:ind w:left="0"/>
      <w:jc w:val="left"/>
      <w:rPr>
        <w:rFonts w:eastAsia="HGPMinchoE" w:cs="Poppins"/>
        <w:sz w:val="28"/>
        <w:szCs w:val="40"/>
      </w:rPr>
    </w:pPr>
  </w:p>
  <w:p w14:paraId="36183AFF"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lvlText w:val=""/>
      <w:lvlJc w:val="left"/>
      <w:pPr>
        <w:ind w:left="360" w:hanging="360"/>
      </w:pPr>
      <w:rPr>
        <w:rFonts w:ascii="Symbol" w:hAnsi="Symbol" w:hint="default"/>
        <w:color w:val="FF00FF"/>
      </w:rPr>
    </w:lvl>
  </w:abstractNum>
  <w:abstractNum w:abstractNumId="11" w15:restartNumberingAfterBreak="0">
    <w:nsid w:val="01908D56"/>
    <w:multiLevelType w:val="hybridMultilevel"/>
    <w:tmpl w:val="AE3CB62A"/>
    <w:lvl w:ilvl="0" w:tplc="0DB658D2">
      <w:start w:val="1"/>
      <w:numFmt w:val="decimal"/>
      <w:lvlText w:val="%1."/>
      <w:lvlJc w:val="left"/>
      <w:pPr>
        <w:ind w:left="720" w:hanging="360"/>
      </w:pPr>
    </w:lvl>
    <w:lvl w:ilvl="1" w:tplc="068692D4">
      <w:start w:val="2"/>
      <w:numFmt w:val="decimal"/>
      <w:lvlText w:val="%2.1"/>
      <w:lvlJc w:val="left"/>
      <w:pPr>
        <w:ind w:left="1440" w:hanging="360"/>
      </w:pPr>
    </w:lvl>
    <w:lvl w:ilvl="2" w:tplc="7A7410FA">
      <w:start w:val="1"/>
      <w:numFmt w:val="lowerRoman"/>
      <w:lvlText w:val="%3."/>
      <w:lvlJc w:val="right"/>
      <w:pPr>
        <w:ind w:left="2160" w:hanging="180"/>
      </w:pPr>
    </w:lvl>
    <w:lvl w:ilvl="3" w:tplc="B52021C2">
      <w:start w:val="1"/>
      <w:numFmt w:val="decimal"/>
      <w:lvlText w:val="%4."/>
      <w:lvlJc w:val="left"/>
      <w:pPr>
        <w:ind w:left="2880" w:hanging="360"/>
      </w:pPr>
    </w:lvl>
    <w:lvl w:ilvl="4" w:tplc="523886B0">
      <w:start w:val="1"/>
      <w:numFmt w:val="lowerLetter"/>
      <w:lvlText w:val="%5."/>
      <w:lvlJc w:val="left"/>
      <w:pPr>
        <w:ind w:left="3600" w:hanging="360"/>
      </w:pPr>
    </w:lvl>
    <w:lvl w:ilvl="5" w:tplc="B1E645C2">
      <w:start w:val="1"/>
      <w:numFmt w:val="lowerRoman"/>
      <w:lvlText w:val="%6."/>
      <w:lvlJc w:val="right"/>
      <w:pPr>
        <w:ind w:left="4320" w:hanging="180"/>
      </w:pPr>
    </w:lvl>
    <w:lvl w:ilvl="6" w:tplc="A48AEFCA">
      <w:start w:val="1"/>
      <w:numFmt w:val="decimal"/>
      <w:lvlText w:val="%7."/>
      <w:lvlJc w:val="left"/>
      <w:pPr>
        <w:ind w:left="5040" w:hanging="360"/>
      </w:pPr>
    </w:lvl>
    <w:lvl w:ilvl="7" w:tplc="D49A9FB4">
      <w:start w:val="1"/>
      <w:numFmt w:val="lowerLetter"/>
      <w:lvlText w:val="%8."/>
      <w:lvlJc w:val="left"/>
      <w:pPr>
        <w:ind w:left="5760" w:hanging="360"/>
      </w:pPr>
    </w:lvl>
    <w:lvl w:ilvl="8" w:tplc="48008B12">
      <w:start w:val="1"/>
      <w:numFmt w:val="lowerRoman"/>
      <w:lvlText w:val="%9."/>
      <w:lvlJc w:val="right"/>
      <w:pPr>
        <w:ind w:left="6480" w:hanging="180"/>
      </w:pPr>
    </w:lvl>
  </w:abstractNum>
  <w:abstractNum w:abstractNumId="12"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8863263"/>
    <w:multiLevelType w:val="hybridMultilevel"/>
    <w:tmpl w:val="8584B920"/>
    <w:lvl w:ilvl="0" w:tplc="9C6676E4">
      <w:start w:val="1"/>
      <w:numFmt w:val="bullet"/>
      <w:lvlText w:val="-"/>
      <w:lvlJc w:val="left"/>
      <w:pPr>
        <w:ind w:left="7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5AD09C">
      <w:start w:val="1"/>
      <w:numFmt w:val="bullet"/>
      <w:lvlText w:val="o"/>
      <w:lvlJc w:val="left"/>
      <w:pPr>
        <w:ind w:left="1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D9C5BD6">
      <w:start w:val="1"/>
      <w:numFmt w:val="bullet"/>
      <w:lvlText w:val="▪"/>
      <w:lvlJc w:val="left"/>
      <w:pPr>
        <w:ind w:left="2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7C63AC">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52ADDE">
      <w:start w:val="1"/>
      <w:numFmt w:val="bullet"/>
      <w:lvlText w:val="o"/>
      <w:lvlJc w:val="left"/>
      <w:pPr>
        <w:ind w:left="3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C620026">
      <w:start w:val="1"/>
      <w:numFmt w:val="bullet"/>
      <w:lvlText w:val="▪"/>
      <w:lvlJc w:val="left"/>
      <w:pPr>
        <w:ind w:left="4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88071B8">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2CE238">
      <w:start w:val="1"/>
      <w:numFmt w:val="bullet"/>
      <w:lvlText w:val="o"/>
      <w:lvlJc w:val="left"/>
      <w:pPr>
        <w:ind w:left="5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76E2AA4">
      <w:start w:val="1"/>
      <w:numFmt w:val="bullet"/>
      <w:lvlText w:val="▪"/>
      <w:lvlJc w:val="left"/>
      <w:pPr>
        <w:ind w:left="6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981475D"/>
    <w:multiLevelType w:val="hybridMultilevel"/>
    <w:tmpl w:val="50007B26"/>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0A8F34A9"/>
    <w:multiLevelType w:val="hybridMultilevel"/>
    <w:tmpl w:val="E1226B0E"/>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17" w15:restartNumberingAfterBreak="0">
    <w:nsid w:val="0E630E60"/>
    <w:multiLevelType w:val="hybridMultilevel"/>
    <w:tmpl w:val="3BAA6CE0"/>
    <w:lvl w:ilvl="0" w:tplc="28965480">
      <w:start w:val="1"/>
      <w:numFmt w:val="bullet"/>
      <w:lvlText w:val="•"/>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E04192">
      <w:start w:val="1"/>
      <w:numFmt w:val="bullet"/>
      <w:lvlText w:val="o"/>
      <w:lvlJc w:val="left"/>
      <w:pPr>
        <w:ind w:left="21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58572C">
      <w:start w:val="1"/>
      <w:numFmt w:val="bullet"/>
      <w:lvlText w:val="▪"/>
      <w:lvlJc w:val="left"/>
      <w:pPr>
        <w:ind w:left="28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37C244E">
      <w:start w:val="1"/>
      <w:numFmt w:val="bullet"/>
      <w:lvlText w:val="•"/>
      <w:lvlJc w:val="left"/>
      <w:pPr>
        <w:ind w:left="3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9CCD0A">
      <w:start w:val="1"/>
      <w:numFmt w:val="bullet"/>
      <w:lvlText w:val="o"/>
      <w:lvlJc w:val="left"/>
      <w:pPr>
        <w:ind w:left="43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7428BD0">
      <w:start w:val="1"/>
      <w:numFmt w:val="bullet"/>
      <w:lvlText w:val="▪"/>
      <w:lvlJc w:val="left"/>
      <w:pPr>
        <w:ind w:left="50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ADA3626">
      <w:start w:val="1"/>
      <w:numFmt w:val="bullet"/>
      <w:lvlText w:val="•"/>
      <w:lvlJc w:val="left"/>
      <w:pPr>
        <w:ind w:left="57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F69586">
      <w:start w:val="1"/>
      <w:numFmt w:val="bullet"/>
      <w:lvlText w:val="o"/>
      <w:lvlJc w:val="left"/>
      <w:pPr>
        <w:ind w:left="64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6D2B8">
      <w:start w:val="1"/>
      <w:numFmt w:val="bullet"/>
      <w:lvlText w:val="▪"/>
      <w:lvlJc w:val="left"/>
      <w:pPr>
        <w:ind w:left="72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0F7C3AAC"/>
    <w:multiLevelType w:val="hybridMultilevel"/>
    <w:tmpl w:val="45C85AA6"/>
    <w:lvl w:ilvl="0" w:tplc="08090001">
      <w:start w:val="1"/>
      <w:numFmt w:val="bullet"/>
      <w:lvlText w:val=""/>
      <w:lvlJc w:val="left"/>
      <w:pPr>
        <w:ind w:left="1801" w:hanging="360"/>
      </w:pPr>
      <w:rPr>
        <w:rFonts w:ascii="Symbol" w:hAnsi="Symbol" w:hint="default"/>
      </w:rPr>
    </w:lvl>
    <w:lvl w:ilvl="1" w:tplc="08090003" w:tentative="1">
      <w:start w:val="1"/>
      <w:numFmt w:val="bullet"/>
      <w:lvlText w:val="o"/>
      <w:lvlJc w:val="left"/>
      <w:pPr>
        <w:ind w:left="2521" w:hanging="360"/>
      </w:pPr>
      <w:rPr>
        <w:rFonts w:ascii="Courier New" w:hAnsi="Courier New" w:cs="Courier New" w:hint="default"/>
      </w:rPr>
    </w:lvl>
    <w:lvl w:ilvl="2" w:tplc="08090005" w:tentative="1">
      <w:start w:val="1"/>
      <w:numFmt w:val="bullet"/>
      <w:lvlText w:val=""/>
      <w:lvlJc w:val="left"/>
      <w:pPr>
        <w:ind w:left="3241" w:hanging="360"/>
      </w:pPr>
      <w:rPr>
        <w:rFonts w:ascii="Wingdings" w:hAnsi="Wingdings" w:hint="default"/>
      </w:rPr>
    </w:lvl>
    <w:lvl w:ilvl="3" w:tplc="08090001" w:tentative="1">
      <w:start w:val="1"/>
      <w:numFmt w:val="bullet"/>
      <w:lvlText w:val=""/>
      <w:lvlJc w:val="left"/>
      <w:pPr>
        <w:ind w:left="3961" w:hanging="360"/>
      </w:pPr>
      <w:rPr>
        <w:rFonts w:ascii="Symbol" w:hAnsi="Symbol" w:hint="default"/>
      </w:rPr>
    </w:lvl>
    <w:lvl w:ilvl="4" w:tplc="08090003" w:tentative="1">
      <w:start w:val="1"/>
      <w:numFmt w:val="bullet"/>
      <w:lvlText w:val="o"/>
      <w:lvlJc w:val="left"/>
      <w:pPr>
        <w:ind w:left="4681" w:hanging="360"/>
      </w:pPr>
      <w:rPr>
        <w:rFonts w:ascii="Courier New" w:hAnsi="Courier New" w:cs="Courier New" w:hint="default"/>
      </w:rPr>
    </w:lvl>
    <w:lvl w:ilvl="5" w:tplc="08090005" w:tentative="1">
      <w:start w:val="1"/>
      <w:numFmt w:val="bullet"/>
      <w:lvlText w:val=""/>
      <w:lvlJc w:val="left"/>
      <w:pPr>
        <w:ind w:left="5401" w:hanging="360"/>
      </w:pPr>
      <w:rPr>
        <w:rFonts w:ascii="Wingdings" w:hAnsi="Wingdings" w:hint="default"/>
      </w:rPr>
    </w:lvl>
    <w:lvl w:ilvl="6" w:tplc="08090001" w:tentative="1">
      <w:start w:val="1"/>
      <w:numFmt w:val="bullet"/>
      <w:lvlText w:val=""/>
      <w:lvlJc w:val="left"/>
      <w:pPr>
        <w:ind w:left="6121" w:hanging="360"/>
      </w:pPr>
      <w:rPr>
        <w:rFonts w:ascii="Symbol" w:hAnsi="Symbol" w:hint="default"/>
      </w:rPr>
    </w:lvl>
    <w:lvl w:ilvl="7" w:tplc="08090003" w:tentative="1">
      <w:start w:val="1"/>
      <w:numFmt w:val="bullet"/>
      <w:lvlText w:val="o"/>
      <w:lvlJc w:val="left"/>
      <w:pPr>
        <w:ind w:left="6841" w:hanging="360"/>
      </w:pPr>
      <w:rPr>
        <w:rFonts w:ascii="Courier New" w:hAnsi="Courier New" w:cs="Courier New" w:hint="default"/>
      </w:rPr>
    </w:lvl>
    <w:lvl w:ilvl="8" w:tplc="08090005" w:tentative="1">
      <w:start w:val="1"/>
      <w:numFmt w:val="bullet"/>
      <w:lvlText w:val=""/>
      <w:lvlJc w:val="left"/>
      <w:pPr>
        <w:ind w:left="7561" w:hanging="360"/>
      </w:pPr>
      <w:rPr>
        <w:rFonts w:ascii="Wingdings" w:hAnsi="Wingdings" w:hint="default"/>
      </w:rPr>
    </w:lvl>
  </w:abstractNum>
  <w:abstractNum w:abstractNumId="19"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1CDA8394"/>
    <w:multiLevelType w:val="hybridMultilevel"/>
    <w:tmpl w:val="BF3CFCE8"/>
    <w:lvl w:ilvl="0" w:tplc="1B10AA00">
      <w:start w:val="1"/>
      <w:numFmt w:val="decimal"/>
      <w:lvlText w:val="%1."/>
      <w:lvlJc w:val="left"/>
      <w:pPr>
        <w:ind w:left="720" w:hanging="360"/>
      </w:pPr>
    </w:lvl>
    <w:lvl w:ilvl="1" w:tplc="33B86B86">
      <w:start w:val="2"/>
      <w:numFmt w:val="decimal"/>
      <w:lvlText w:val="%2.1"/>
      <w:lvlJc w:val="left"/>
      <w:pPr>
        <w:ind w:left="1440" w:hanging="360"/>
      </w:pPr>
    </w:lvl>
    <w:lvl w:ilvl="2" w:tplc="7A1C1D6A">
      <w:start w:val="1"/>
      <w:numFmt w:val="lowerRoman"/>
      <w:lvlText w:val="%3."/>
      <w:lvlJc w:val="right"/>
      <w:pPr>
        <w:ind w:left="2160" w:hanging="180"/>
      </w:pPr>
    </w:lvl>
    <w:lvl w:ilvl="3" w:tplc="CD9EE226">
      <w:start w:val="1"/>
      <w:numFmt w:val="decimal"/>
      <w:lvlText w:val="%4."/>
      <w:lvlJc w:val="left"/>
      <w:pPr>
        <w:ind w:left="2880" w:hanging="360"/>
      </w:pPr>
    </w:lvl>
    <w:lvl w:ilvl="4" w:tplc="844CCD34">
      <w:start w:val="1"/>
      <w:numFmt w:val="lowerLetter"/>
      <w:lvlText w:val="%5."/>
      <w:lvlJc w:val="left"/>
      <w:pPr>
        <w:ind w:left="3600" w:hanging="360"/>
      </w:pPr>
    </w:lvl>
    <w:lvl w:ilvl="5" w:tplc="FC3AC15A">
      <w:start w:val="1"/>
      <w:numFmt w:val="lowerRoman"/>
      <w:lvlText w:val="%6."/>
      <w:lvlJc w:val="right"/>
      <w:pPr>
        <w:ind w:left="4320" w:hanging="180"/>
      </w:pPr>
    </w:lvl>
    <w:lvl w:ilvl="6" w:tplc="4D64785A">
      <w:start w:val="1"/>
      <w:numFmt w:val="decimal"/>
      <w:lvlText w:val="%7."/>
      <w:lvlJc w:val="left"/>
      <w:pPr>
        <w:ind w:left="5040" w:hanging="360"/>
      </w:pPr>
    </w:lvl>
    <w:lvl w:ilvl="7" w:tplc="7396BE32">
      <w:start w:val="1"/>
      <w:numFmt w:val="lowerLetter"/>
      <w:lvlText w:val="%8."/>
      <w:lvlJc w:val="left"/>
      <w:pPr>
        <w:ind w:left="5760" w:hanging="360"/>
      </w:pPr>
    </w:lvl>
    <w:lvl w:ilvl="8" w:tplc="0EE2780A">
      <w:start w:val="1"/>
      <w:numFmt w:val="lowerRoman"/>
      <w:lvlText w:val="%9."/>
      <w:lvlJc w:val="right"/>
      <w:pPr>
        <w:ind w:left="6480" w:hanging="180"/>
      </w:pPr>
    </w:lvl>
  </w:abstractNum>
  <w:abstractNum w:abstractNumId="21" w15:restartNumberingAfterBreak="0">
    <w:nsid w:val="22418252"/>
    <w:multiLevelType w:val="hybridMultilevel"/>
    <w:tmpl w:val="380C9D04"/>
    <w:lvl w:ilvl="0" w:tplc="098A3358">
      <w:start w:val="1"/>
      <w:numFmt w:val="decimal"/>
      <w:lvlText w:val="%1."/>
      <w:lvlJc w:val="left"/>
      <w:pPr>
        <w:ind w:left="720" w:hanging="360"/>
      </w:pPr>
    </w:lvl>
    <w:lvl w:ilvl="1" w:tplc="31B68332">
      <w:start w:val="2"/>
      <w:numFmt w:val="decimal"/>
      <w:lvlText w:val="%2.1"/>
      <w:lvlJc w:val="left"/>
      <w:pPr>
        <w:ind w:left="1440" w:hanging="360"/>
      </w:pPr>
    </w:lvl>
    <w:lvl w:ilvl="2" w:tplc="9532325C">
      <w:start w:val="1"/>
      <w:numFmt w:val="lowerRoman"/>
      <w:lvlText w:val="%3."/>
      <w:lvlJc w:val="right"/>
      <w:pPr>
        <w:ind w:left="2160" w:hanging="180"/>
      </w:pPr>
    </w:lvl>
    <w:lvl w:ilvl="3" w:tplc="4A200D7A">
      <w:start w:val="1"/>
      <w:numFmt w:val="decimal"/>
      <w:lvlText w:val="%4."/>
      <w:lvlJc w:val="left"/>
      <w:pPr>
        <w:ind w:left="2880" w:hanging="360"/>
      </w:pPr>
    </w:lvl>
    <w:lvl w:ilvl="4" w:tplc="7842F03C">
      <w:start w:val="1"/>
      <w:numFmt w:val="lowerLetter"/>
      <w:lvlText w:val="%5."/>
      <w:lvlJc w:val="left"/>
      <w:pPr>
        <w:ind w:left="3600" w:hanging="360"/>
      </w:pPr>
    </w:lvl>
    <w:lvl w:ilvl="5" w:tplc="E4BA755E">
      <w:start w:val="1"/>
      <w:numFmt w:val="lowerRoman"/>
      <w:lvlText w:val="%6."/>
      <w:lvlJc w:val="right"/>
      <w:pPr>
        <w:ind w:left="4320" w:hanging="180"/>
      </w:pPr>
    </w:lvl>
    <w:lvl w:ilvl="6" w:tplc="1E66B30C">
      <w:start w:val="1"/>
      <w:numFmt w:val="decimal"/>
      <w:lvlText w:val="%7."/>
      <w:lvlJc w:val="left"/>
      <w:pPr>
        <w:ind w:left="5040" w:hanging="360"/>
      </w:pPr>
    </w:lvl>
    <w:lvl w:ilvl="7" w:tplc="654EF734">
      <w:start w:val="1"/>
      <w:numFmt w:val="lowerLetter"/>
      <w:lvlText w:val="%8."/>
      <w:lvlJc w:val="left"/>
      <w:pPr>
        <w:ind w:left="5760" w:hanging="360"/>
      </w:pPr>
    </w:lvl>
    <w:lvl w:ilvl="8" w:tplc="3B26AD58">
      <w:start w:val="1"/>
      <w:numFmt w:val="lowerRoman"/>
      <w:lvlText w:val="%9."/>
      <w:lvlJc w:val="right"/>
      <w:pPr>
        <w:ind w:left="6480" w:hanging="180"/>
      </w:pPr>
    </w:lvl>
  </w:abstractNum>
  <w:abstractNum w:abstractNumId="22" w15:restartNumberingAfterBreak="0">
    <w:nsid w:val="2A1F2726"/>
    <w:multiLevelType w:val="multilevel"/>
    <w:tmpl w:val="CE981792"/>
    <w:numStyleLink w:val="Bullets"/>
  </w:abstractNum>
  <w:abstractNum w:abstractNumId="23"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4" w15:restartNumberingAfterBreak="0">
    <w:nsid w:val="31681ABD"/>
    <w:multiLevelType w:val="multilevel"/>
    <w:tmpl w:val="FEA6E86A"/>
    <w:lvl w:ilvl="0">
      <w:start w:val="2"/>
      <w:numFmt w:val="decimal"/>
      <w:lvlText w:val="%1"/>
      <w:lvlJc w:val="left"/>
      <w:pPr>
        <w:ind w:left="0"/>
      </w:pPr>
      <w:rPr>
        <w:rFonts w:ascii="Calibri" w:eastAsia="Calibri" w:hAnsi="Calibri" w:cs="Calibri"/>
        <w:b w:val="0"/>
        <w:i w:val="0"/>
        <w:strike w:val="0"/>
        <w:dstrike w:val="0"/>
        <w:color w:val="000000"/>
        <w:sz w:val="21"/>
        <w:szCs w:val="21"/>
        <w:u w:val="none" w:color="000000"/>
        <w:bdr w:val="none" w:sz="0" w:space="0" w:color="auto"/>
        <w:shd w:val="clear" w:color="auto" w:fill="auto"/>
        <w:vertAlign w:val="superscript"/>
      </w:rPr>
    </w:lvl>
    <w:lvl w:ilvl="1">
      <w:start w:val="4"/>
      <w:numFmt w:val="decimal"/>
      <w:lvlText w:val="%1.%2"/>
      <w:lvlJc w:val="left"/>
      <w:pPr>
        <w:ind w:left="7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4376E88"/>
    <w:multiLevelType w:val="hybridMultilevel"/>
    <w:tmpl w:val="38126198"/>
    <w:lvl w:ilvl="0" w:tplc="61963378">
      <w:start w:val="1"/>
      <w:numFmt w:val="bullet"/>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D4310A"/>
    <w:multiLevelType w:val="hybridMultilevel"/>
    <w:tmpl w:val="F46EA4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F200C9"/>
    <w:multiLevelType w:val="hybridMultilevel"/>
    <w:tmpl w:val="77D83FCE"/>
    <w:lvl w:ilvl="0" w:tplc="9C6676E4">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B54517"/>
    <w:multiLevelType w:val="hybridMultilevel"/>
    <w:tmpl w:val="6C22BF0C"/>
    <w:lvl w:ilvl="0" w:tplc="FFFFFFFF">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9C0224E"/>
    <w:multiLevelType w:val="hybridMultilevel"/>
    <w:tmpl w:val="3BC0A54E"/>
    <w:lvl w:ilvl="0" w:tplc="0C28D60C">
      <w:start w:val="1"/>
      <w:numFmt w:val="decimal"/>
      <w:lvlText w:val="%1."/>
      <w:lvlJc w:val="left"/>
      <w:pPr>
        <w:ind w:left="720" w:hanging="360"/>
      </w:pPr>
    </w:lvl>
    <w:lvl w:ilvl="1" w:tplc="36361B54">
      <w:start w:val="2"/>
      <w:numFmt w:val="decimal"/>
      <w:lvlText w:val="%2.1"/>
      <w:lvlJc w:val="left"/>
      <w:pPr>
        <w:ind w:left="1440" w:hanging="360"/>
      </w:pPr>
    </w:lvl>
    <w:lvl w:ilvl="2" w:tplc="C8EEDF18">
      <w:start w:val="1"/>
      <w:numFmt w:val="lowerRoman"/>
      <w:lvlText w:val="%3."/>
      <w:lvlJc w:val="right"/>
      <w:pPr>
        <w:ind w:left="2160" w:hanging="180"/>
      </w:pPr>
    </w:lvl>
    <w:lvl w:ilvl="3" w:tplc="3320C614">
      <w:start w:val="1"/>
      <w:numFmt w:val="decimal"/>
      <w:lvlText w:val="%4."/>
      <w:lvlJc w:val="left"/>
      <w:pPr>
        <w:ind w:left="2880" w:hanging="360"/>
      </w:pPr>
    </w:lvl>
    <w:lvl w:ilvl="4" w:tplc="76BA19C0">
      <w:start w:val="1"/>
      <w:numFmt w:val="lowerLetter"/>
      <w:lvlText w:val="%5."/>
      <w:lvlJc w:val="left"/>
      <w:pPr>
        <w:ind w:left="3600" w:hanging="360"/>
      </w:pPr>
    </w:lvl>
    <w:lvl w:ilvl="5" w:tplc="5E6CE0FE">
      <w:start w:val="1"/>
      <w:numFmt w:val="lowerRoman"/>
      <w:lvlText w:val="%6."/>
      <w:lvlJc w:val="right"/>
      <w:pPr>
        <w:ind w:left="4320" w:hanging="180"/>
      </w:pPr>
    </w:lvl>
    <w:lvl w:ilvl="6" w:tplc="25382DB8">
      <w:start w:val="1"/>
      <w:numFmt w:val="decimal"/>
      <w:lvlText w:val="%7."/>
      <w:lvlJc w:val="left"/>
      <w:pPr>
        <w:ind w:left="5040" w:hanging="360"/>
      </w:pPr>
    </w:lvl>
    <w:lvl w:ilvl="7" w:tplc="5838B500">
      <w:start w:val="1"/>
      <w:numFmt w:val="lowerLetter"/>
      <w:lvlText w:val="%8."/>
      <w:lvlJc w:val="left"/>
      <w:pPr>
        <w:ind w:left="5760" w:hanging="360"/>
      </w:pPr>
    </w:lvl>
    <w:lvl w:ilvl="8" w:tplc="4198C918">
      <w:start w:val="1"/>
      <w:numFmt w:val="lowerRoman"/>
      <w:lvlText w:val="%9."/>
      <w:lvlJc w:val="right"/>
      <w:pPr>
        <w:ind w:left="6480" w:hanging="180"/>
      </w:pPr>
    </w:lvl>
  </w:abstractNum>
  <w:abstractNum w:abstractNumId="31" w15:restartNumberingAfterBreak="0">
    <w:nsid w:val="3A0350D5"/>
    <w:multiLevelType w:val="hybridMultilevel"/>
    <w:tmpl w:val="F49E19B6"/>
    <w:lvl w:ilvl="0" w:tplc="A8E2788C">
      <w:start w:val="1"/>
      <w:numFmt w:val="bullet"/>
      <w:lvlText w:val=""/>
      <w:lvlJc w:val="left"/>
      <w:pPr>
        <w:ind w:left="720" w:hanging="360"/>
      </w:pPr>
      <w:rPr>
        <w:rFonts w:ascii="Symbol" w:hAnsi="Symbol" w:hint="default"/>
      </w:rPr>
    </w:lvl>
    <w:lvl w:ilvl="1" w:tplc="EEFCC566">
      <w:start w:val="1"/>
      <w:numFmt w:val="bullet"/>
      <w:lvlText w:val="o"/>
      <w:lvlJc w:val="left"/>
      <w:pPr>
        <w:ind w:left="1440" w:hanging="360"/>
      </w:pPr>
      <w:rPr>
        <w:rFonts w:ascii="Courier New" w:hAnsi="Courier New" w:hint="default"/>
      </w:rPr>
    </w:lvl>
    <w:lvl w:ilvl="2" w:tplc="5DFE4604">
      <w:start w:val="1"/>
      <w:numFmt w:val="bullet"/>
      <w:lvlText w:val=""/>
      <w:lvlJc w:val="left"/>
      <w:pPr>
        <w:ind w:left="2160" w:hanging="360"/>
      </w:pPr>
      <w:rPr>
        <w:rFonts w:ascii="Wingdings" w:hAnsi="Wingdings" w:hint="default"/>
      </w:rPr>
    </w:lvl>
    <w:lvl w:ilvl="3" w:tplc="7A56A596">
      <w:start w:val="1"/>
      <w:numFmt w:val="bullet"/>
      <w:lvlText w:val=""/>
      <w:lvlJc w:val="left"/>
      <w:pPr>
        <w:ind w:left="2880" w:hanging="360"/>
      </w:pPr>
      <w:rPr>
        <w:rFonts w:ascii="Symbol" w:hAnsi="Symbol" w:hint="default"/>
      </w:rPr>
    </w:lvl>
    <w:lvl w:ilvl="4" w:tplc="0604452E">
      <w:start w:val="1"/>
      <w:numFmt w:val="bullet"/>
      <w:lvlText w:val="o"/>
      <w:lvlJc w:val="left"/>
      <w:pPr>
        <w:ind w:left="3600" w:hanging="360"/>
      </w:pPr>
      <w:rPr>
        <w:rFonts w:ascii="Courier New" w:hAnsi="Courier New" w:hint="default"/>
      </w:rPr>
    </w:lvl>
    <w:lvl w:ilvl="5" w:tplc="7CF444DA">
      <w:start w:val="1"/>
      <w:numFmt w:val="bullet"/>
      <w:lvlText w:val=""/>
      <w:lvlJc w:val="left"/>
      <w:pPr>
        <w:ind w:left="4320" w:hanging="360"/>
      </w:pPr>
      <w:rPr>
        <w:rFonts w:ascii="Wingdings" w:hAnsi="Wingdings" w:hint="default"/>
      </w:rPr>
    </w:lvl>
    <w:lvl w:ilvl="6" w:tplc="CADE515E">
      <w:start w:val="1"/>
      <w:numFmt w:val="bullet"/>
      <w:lvlText w:val=""/>
      <w:lvlJc w:val="left"/>
      <w:pPr>
        <w:ind w:left="5040" w:hanging="360"/>
      </w:pPr>
      <w:rPr>
        <w:rFonts w:ascii="Symbol" w:hAnsi="Symbol" w:hint="default"/>
      </w:rPr>
    </w:lvl>
    <w:lvl w:ilvl="7" w:tplc="DCE27D2E">
      <w:start w:val="1"/>
      <w:numFmt w:val="bullet"/>
      <w:lvlText w:val="o"/>
      <w:lvlJc w:val="left"/>
      <w:pPr>
        <w:ind w:left="5760" w:hanging="360"/>
      </w:pPr>
      <w:rPr>
        <w:rFonts w:ascii="Courier New" w:hAnsi="Courier New" w:hint="default"/>
      </w:rPr>
    </w:lvl>
    <w:lvl w:ilvl="8" w:tplc="C9C28A60">
      <w:start w:val="1"/>
      <w:numFmt w:val="bullet"/>
      <w:lvlText w:val=""/>
      <w:lvlJc w:val="left"/>
      <w:pPr>
        <w:ind w:left="6480" w:hanging="360"/>
      </w:pPr>
      <w:rPr>
        <w:rFonts w:ascii="Wingdings" w:hAnsi="Wingdings" w:hint="default"/>
      </w:rPr>
    </w:lvl>
  </w:abstractNum>
  <w:abstractNum w:abstractNumId="3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2F15F75"/>
    <w:multiLevelType w:val="hybridMultilevel"/>
    <w:tmpl w:val="CAF81FF4"/>
    <w:lvl w:ilvl="0" w:tplc="FFFFFFFF">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B4C5969"/>
    <w:multiLevelType w:val="multilevel"/>
    <w:tmpl w:val="AFD89E76"/>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8" w15:restartNumberingAfterBreak="0">
    <w:nsid w:val="52627E2E"/>
    <w:multiLevelType w:val="hybridMultilevel"/>
    <w:tmpl w:val="88ACC79A"/>
    <w:lvl w:ilvl="0" w:tplc="13004E2E">
      <w:start w:val="1"/>
      <w:numFmt w:val="lowerLetter"/>
      <w:lvlText w:val="%1)"/>
      <w:lvlJc w:val="left"/>
      <w:pPr>
        <w:ind w:left="720" w:hanging="360"/>
      </w:pPr>
    </w:lvl>
    <w:lvl w:ilvl="1" w:tplc="D1A431F6">
      <w:start w:val="1"/>
      <w:numFmt w:val="lowerLetter"/>
      <w:lvlText w:val="%2."/>
      <w:lvlJc w:val="left"/>
      <w:pPr>
        <w:ind w:left="1440" w:hanging="360"/>
      </w:pPr>
    </w:lvl>
    <w:lvl w:ilvl="2" w:tplc="21F4EE98">
      <w:start w:val="1"/>
      <w:numFmt w:val="lowerRoman"/>
      <w:lvlText w:val="%3."/>
      <w:lvlJc w:val="right"/>
      <w:pPr>
        <w:ind w:left="2160" w:hanging="180"/>
      </w:pPr>
    </w:lvl>
    <w:lvl w:ilvl="3" w:tplc="C82CC264">
      <w:start w:val="1"/>
      <w:numFmt w:val="decimal"/>
      <w:lvlText w:val="%4."/>
      <w:lvlJc w:val="left"/>
      <w:pPr>
        <w:ind w:left="2880" w:hanging="360"/>
      </w:pPr>
    </w:lvl>
    <w:lvl w:ilvl="4" w:tplc="14E02F4E">
      <w:start w:val="1"/>
      <w:numFmt w:val="lowerLetter"/>
      <w:lvlText w:val="%5."/>
      <w:lvlJc w:val="left"/>
      <w:pPr>
        <w:ind w:left="3600" w:hanging="360"/>
      </w:pPr>
    </w:lvl>
    <w:lvl w:ilvl="5" w:tplc="2780D592">
      <w:start w:val="1"/>
      <w:numFmt w:val="lowerRoman"/>
      <w:lvlText w:val="%6."/>
      <w:lvlJc w:val="right"/>
      <w:pPr>
        <w:ind w:left="4320" w:hanging="180"/>
      </w:pPr>
    </w:lvl>
    <w:lvl w:ilvl="6" w:tplc="C0AAE06A">
      <w:start w:val="1"/>
      <w:numFmt w:val="decimal"/>
      <w:lvlText w:val="%7."/>
      <w:lvlJc w:val="left"/>
      <w:pPr>
        <w:ind w:left="5040" w:hanging="360"/>
      </w:pPr>
    </w:lvl>
    <w:lvl w:ilvl="7" w:tplc="0214F77C">
      <w:start w:val="1"/>
      <w:numFmt w:val="lowerLetter"/>
      <w:lvlText w:val="%8."/>
      <w:lvlJc w:val="left"/>
      <w:pPr>
        <w:ind w:left="5760" w:hanging="360"/>
      </w:pPr>
    </w:lvl>
    <w:lvl w:ilvl="8" w:tplc="F4C837A2">
      <w:start w:val="1"/>
      <w:numFmt w:val="lowerRoman"/>
      <w:lvlText w:val="%9."/>
      <w:lvlJc w:val="right"/>
      <w:pPr>
        <w:ind w:left="6480" w:hanging="180"/>
      </w:pPr>
    </w:lvl>
  </w:abstractNum>
  <w:abstractNum w:abstractNumId="39" w15:restartNumberingAfterBreak="0">
    <w:nsid w:val="5527770D"/>
    <w:multiLevelType w:val="hybridMultilevel"/>
    <w:tmpl w:val="F6E43C30"/>
    <w:lvl w:ilvl="0" w:tplc="71A2C9E2">
      <w:start w:val="1"/>
      <w:numFmt w:val="bullet"/>
      <w:lvlText w:val="-"/>
      <w:lvlJc w:val="left"/>
      <w:pPr>
        <w:ind w:left="7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2618CE">
      <w:start w:val="1"/>
      <w:numFmt w:val="bullet"/>
      <w:lvlText w:val="o"/>
      <w:lvlJc w:val="left"/>
      <w:pPr>
        <w:ind w:left="1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6A42BE">
      <w:start w:val="1"/>
      <w:numFmt w:val="bullet"/>
      <w:lvlText w:val="▪"/>
      <w:lvlJc w:val="left"/>
      <w:pPr>
        <w:ind w:left="2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A4E6692">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F68830">
      <w:start w:val="1"/>
      <w:numFmt w:val="bullet"/>
      <w:lvlText w:val="o"/>
      <w:lvlJc w:val="left"/>
      <w:pPr>
        <w:ind w:left="3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3CC521C">
      <w:start w:val="1"/>
      <w:numFmt w:val="bullet"/>
      <w:lvlText w:val="▪"/>
      <w:lvlJc w:val="left"/>
      <w:pPr>
        <w:ind w:left="4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CEA5052">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C6CDD4">
      <w:start w:val="1"/>
      <w:numFmt w:val="bullet"/>
      <w:lvlText w:val="o"/>
      <w:lvlJc w:val="left"/>
      <w:pPr>
        <w:ind w:left="5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B6083A">
      <w:start w:val="1"/>
      <w:numFmt w:val="bullet"/>
      <w:lvlText w:val="▪"/>
      <w:lvlJc w:val="left"/>
      <w:pPr>
        <w:ind w:left="6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607F32"/>
    <w:multiLevelType w:val="multilevel"/>
    <w:tmpl w:val="CE981792"/>
    <w:numStyleLink w:val="Bullets"/>
  </w:abstractNum>
  <w:abstractNum w:abstractNumId="42" w15:restartNumberingAfterBreak="0">
    <w:nsid w:val="61814D5E"/>
    <w:multiLevelType w:val="multilevel"/>
    <w:tmpl w:val="86A61410"/>
    <w:lvl w:ilvl="0">
      <w:start w:val="1"/>
      <w:numFmt w:val="decimal"/>
      <w:lvlText w:val="%1."/>
      <w:lvlJc w:val="left"/>
      <w:pPr>
        <w:ind w:left="284" w:hanging="284"/>
      </w:pPr>
      <w:rPr>
        <w:rFonts w:hint="default"/>
        <w:color w:val="3F0731" w:themeColor="accent1"/>
      </w:rPr>
    </w:lvl>
    <w:lvl w:ilvl="1">
      <w:start w:val="1"/>
      <w:numFmt w:val="bullet"/>
      <w:lvlRestart w:val="0"/>
      <w:lvlText w:val=""/>
      <w:lvlJc w:val="left"/>
      <w:pPr>
        <w:ind w:left="568" w:hanging="284"/>
      </w:pPr>
      <w:rPr>
        <w:rFonts w:ascii="Symbol" w:hAnsi="Symbol" w:hint="default"/>
        <w:color w:val="3F0731" w:themeColor="accent1"/>
      </w:rPr>
    </w:lvl>
    <w:lvl w:ilvl="2">
      <w:start w:val="1"/>
      <w:numFmt w:val="bullet"/>
      <w:lvlRestart w:val="0"/>
      <w:lvlText w:val=""/>
      <w:lvlJc w:val="left"/>
      <w:pPr>
        <w:ind w:left="852" w:hanging="284"/>
      </w:pPr>
      <w:rPr>
        <w:rFonts w:ascii="Symbol" w:hAnsi="Symbol" w:hint="default"/>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3B0051"/>
    <w:multiLevelType w:val="hybridMultilevel"/>
    <w:tmpl w:val="B61020E6"/>
    <w:lvl w:ilvl="0" w:tplc="88C0CED2">
      <w:start w:val="1"/>
      <w:numFmt w:val="bullet"/>
      <w:lvlText w:val="-"/>
      <w:lvlJc w:val="left"/>
      <w:pPr>
        <w:ind w:left="14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33E91F6">
      <w:start w:val="1"/>
      <w:numFmt w:val="bullet"/>
      <w:lvlText w:val="o"/>
      <w:lvlJc w:val="left"/>
      <w:pPr>
        <w:ind w:left="22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A007524">
      <w:start w:val="1"/>
      <w:numFmt w:val="bullet"/>
      <w:lvlText w:val="▪"/>
      <w:lvlJc w:val="left"/>
      <w:pPr>
        <w:ind w:left="2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060FD20">
      <w:start w:val="1"/>
      <w:numFmt w:val="bullet"/>
      <w:lvlText w:val="•"/>
      <w:lvlJc w:val="left"/>
      <w:pPr>
        <w:ind w:left="36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8468D5C">
      <w:start w:val="1"/>
      <w:numFmt w:val="bullet"/>
      <w:lvlText w:val="o"/>
      <w:lvlJc w:val="left"/>
      <w:pPr>
        <w:ind w:left="4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5D4B570">
      <w:start w:val="1"/>
      <w:numFmt w:val="bullet"/>
      <w:lvlText w:val="▪"/>
      <w:lvlJc w:val="left"/>
      <w:pPr>
        <w:ind w:left="5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E2A1A5E">
      <w:start w:val="1"/>
      <w:numFmt w:val="bullet"/>
      <w:lvlText w:val="•"/>
      <w:lvlJc w:val="left"/>
      <w:pPr>
        <w:ind w:left="5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670ED5A">
      <w:start w:val="1"/>
      <w:numFmt w:val="bullet"/>
      <w:lvlText w:val="o"/>
      <w:lvlJc w:val="left"/>
      <w:pPr>
        <w:ind w:left="6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BF6900A">
      <w:start w:val="1"/>
      <w:numFmt w:val="bullet"/>
      <w:lvlText w:val="▪"/>
      <w:lvlJc w:val="left"/>
      <w:pPr>
        <w:ind w:left="7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8" w15:restartNumberingAfterBreak="0">
    <w:nsid w:val="6A754916"/>
    <w:multiLevelType w:val="hybridMultilevel"/>
    <w:tmpl w:val="5BC28BCE"/>
    <w:lvl w:ilvl="0" w:tplc="08090001">
      <w:start w:val="1"/>
      <w:numFmt w:val="bullet"/>
      <w:lvlText w:val=""/>
      <w:lvlJc w:val="left"/>
      <w:pPr>
        <w:ind w:left="72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AD3657F"/>
    <w:multiLevelType w:val="multilevel"/>
    <w:tmpl w:val="CE981792"/>
    <w:numStyleLink w:val="Bullets"/>
  </w:abstractNum>
  <w:abstractNum w:abstractNumId="50" w15:restartNumberingAfterBreak="0">
    <w:nsid w:val="6B82A2FB"/>
    <w:multiLevelType w:val="hybridMultilevel"/>
    <w:tmpl w:val="79682874"/>
    <w:lvl w:ilvl="0" w:tplc="6CF2F88E">
      <w:start w:val="1"/>
      <w:numFmt w:val="decimal"/>
      <w:lvlText w:val="%1."/>
      <w:lvlJc w:val="left"/>
      <w:pPr>
        <w:ind w:left="720" w:hanging="360"/>
      </w:pPr>
    </w:lvl>
    <w:lvl w:ilvl="1" w:tplc="028CF38A">
      <w:start w:val="1"/>
      <w:numFmt w:val="decimal"/>
      <w:lvlText w:val="%2.2"/>
      <w:lvlJc w:val="left"/>
      <w:pPr>
        <w:ind w:left="1440" w:hanging="360"/>
      </w:pPr>
    </w:lvl>
    <w:lvl w:ilvl="2" w:tplc="8D209BFC">
      <w:start w:val="1"/>
      <w:numFmt w:val="lowerRoman"/>
      <w:lvlText w:val="%3."/>
      <w:lvlJc w:val="right"/>
      <w:pPr>
        <w:ind w:left="2160" w:hanging="180"/>
      </w:pPr>
    </w:lvl>
    <w:lvl w:ilvl="3" w:tplc="B208526A">
      <w:start w:val="1"/>
      <w:numFmt w:val="decimal"/>
      <w:lvlText w:val="%4."/>
      <w:lvlJc w:val="left"/>
      <w:pPr>
        <w:ind w:left="2880" w:hanging="360"/>
      </w:pPr>
    </w:lvl>
    <w:lvl w:ilvl="4" w:tplc="FE464B0A">
      <w:start w:val="1"/>
      <w:numFmt w:val="lowerLetter"/>
      <w:lvlText w:val="%5."/>
      <w:lvlJc w:val="left"/>
      <w:pPr>
        <w:ind w:left="3600" w:hanging="360"/>
      </w:pPr>
    </w:lvl>
    <w:lvl w:ilvl="5" w:tplc="3A2632DE">
      <w:start w:val="1"/>
      <w:numFmt w:val="lowerRoman"/>
      <w:lvlText w:val="%6."/>
      <w:lvlJc w:val="right"/>
      <w:pPr>
        <w:ind w:left="4320" w:hanging="180"/>
      </w:pPr>
    </w:lvl>
    <w:lvl w:ilvl="6" w:tplc="C09A4D82">
      <w:start w:val="1"/>
      <w:numFmt w:val="decimal"/>
      <w:lvlText w:val="%7."/>
      <w:lvlJc w:val="left"/>
      <w:pPr>
        <w:ind w:left="5040" w:hanging="360"/>
      </w:pPr>
    </w:lvl>
    <w:lvl w:ilvl="7" w:tplc="043CCDEE">
      <w:start w:val="1"/>
      <w:numFmt w:val="lowerLetter"/>
      <w:lvlText w:val="%8."/>
      <w:lvlJc w:val="left"/>
      <w:pPr>
        <w:ind w:left="5760" w:hanging="360"/>
      </w:pPr>
    </w:lvl>
    <w:lvl w:ilvl="8" w:tplc="A684B480">
      <w:start w:val="1"/>
      <w:numFmt w:val="lowerRoman"/>
      <w:lvlText w:val="%9."/>
      <w:lvlJc w:val="right"/>
      <w:pPr>
        <w:ind w:left="6480" w:hanging="180"/>
      </w:pPr>
    </w:lvl>
  </w:abstractNum>
  <w:abstractNum w:abstractNumId="51"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2" w15:restartNumberingAfterBreak="0">
    <w:nsid w:val="6CDA2D66"/>
    <w:multiLevelType w:val="hybridMultilevel"/>
    <w:tmpl w:val="6D26B35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3"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4" w15:restartNumberingAfterBreak="0">
    <w:nsid w:val="6DA279B2"/>
    <w:multiLevelType w:val="hybridMultilevel"/>
    <w:tmpl w:val="F7AE8DE4"/>
    <w:lvl w:ilvl="0" w:tplc="00CAB6AE">
      <w:start w:val="1"/>
      <w:numFmt w:val="decimal"/>
      <w:lvlText w:val="%1."/>
      <w:lvlJc w:val="left"/>
      <w:pPr>
        <w:ind w:left="720" w:hanging="360"/>
      </w:pPr>
    </w:lvl>
    <w:lvl w:ilvl="1" w:tplc="E0467EF2">
      <w:start w:val="2"/>
      <w:numFmt w:val="decimal"/>
      <w:lvlText w:val="%2.1"/>
      <w:lvlJc w:val="left"/>
      <w:pPr>
        <w:ind w:left="1440" w:hanging="360"/>
      </w:pPr>
    </w:lvl>
    <w:lvl w:ilvl="2" w:tplc="998E6084">
      <w:start w:val="1"/>
      <w:numFmt w:val="lowerRoman"/>
      <w:lvlText w:val="%3."/>
      <w:lvlJc w:val="right"/>
      <w:pPr>
        <w:ind w:left="2160" w:hanging="180"/>
      </w:pPr>
    </w:lvl>
    <w:lvl w:ilvl="3" w:tplc="3C6437FE">
      <w:start w:val="1"/>
      <w:numFmt w:val="decimal"/>
      <w:lvlText w:val="%4."/>
      <w:lvlJc w:val="left"/>
      <w:pPr>
        <w:ind w:left="2880" w:hanging="360"/>
      </w:pPr>
    </w:lvl>
    <w:lvl w:ilvl="4" w:tplc="751E6AF6">
      <w:start w:val="1"/>
      <w:numFmt w:val="lowerLetter"/>
      <w:lvlText w:val="%5."/>
      <w:lvlJc w:val="left"/>
      <w:pPr>
        <w:ind w:left="3600" w:hanging="360"/>
      </w:pPr>
    </w:lvl>
    <w:lvl w:ilvl="5" w:tplc="C7AC9AEA">
      <w:start w:val="1"/>
      <w:numFmt w:val="lowerRoman"/>
      <w:lvlText w:val="%6."/>
      <w:lvlJc w:val="right"/>
      <w:pPr>
        <w:ind w:left="4320" w:hanging="180"/>
      </w:pPr>
    </w:lvl>
    <w:lvl w:ilvl="6" w:tplc="72103EBA">
      <w:start w:val="1"/>
      <w:numFmt w:val="decimal"/>
      <w:lvlText w:val="%7."/>
      <w:lvlJc w:val="left"/>
      <w:pPr>
        <w:ind w:left="5040" w:hanging="360"/>
      </w:pPr>
    </w:lvl>
    <w:lvl w:ilvl="7" w:tplc="DB421224">
      <w:start w:val="1"/>
      <w:numFmt w:val="lowerLetter"/>
      <w:lvlText w:val="%8."/>
      <w:lvlJc w:val="left"/>
      <w:pPr>
        <w:ind w:left="5760" w:hanging="360"/>
      </w:pPr>
    </w:lvl>
    <w:lvl w:ilvl="8" w:tplc="2EA8465E">
      <w:start w:val="1"/>
      <w:numFmt w:val="lowerRoman"/>
      <w:lvlText w:val="%9."/>
      <w:lvlJc w:val="right"/>
      <w:pPr>
        <w:ind w:left="6480" w:hanging="180"/>
      </w:pPr>
    </w:lvl>
  </w:abstractNum>
  <w:abstractNum w:abstractNumId="55" w15:restartNumberingAfterBreak="0">
    <w:nsid w:val="7301CDDC"/>
    <w:multiLevelType w:val="hybridMultilevel"/>
    <w:tmpl w:val="8F7ABF88"/>
    <w:lvl w:ilvl="0" w:tplc="639CC71A">
      <w:start w:val="1"/>
      <w:numFmt w:val="decimal"/>
      <w:lvlText w:val="%1."/>
      <w:lvlJc w:val="left"/>
      <w:pPr>
        <w:ind w:left="720" w:hanging="360"/>
      </w:pPr>
    </w:lvl>
    <w:lvl w:ilvl="1" w:tplc="BD7A7840">
      <w:start w:val="1"/>
      <w:numFmt w:val="decimal"/>
      <w:lvlText w:val="%2.1"/>
      <w:lvlJc w:val="left"/>
      <w:pPr>
        <w:ind w:left="1440" w:hanging="360"/>
      </w:pPr>
    </w:lvl>
    <w:lvl w:ilvl="2" w:tplc="B3927AA2">
      <w:start w:val="1"/>
      <w:numFmt w:val="lowerRoman"/>
      <w:lvlText w:val="%3."/>
      <w:lvlJc w:val="right"/>
      <w:pPr>
        <w:ind w:left="2160" w:hanging="180"/>
      </w:pPr>
    </w:lvl>
    <w:lvl w:ilvl="3" w:tplc="1B0E71FC">
      <w:start w:val="1"/>
      <w:numFmt w:val="decimal"/>
      <w:lvlText w:val="%4."/>
      <w:lvlJc w:val="left"/>
      <w:pPr>
        <w:ind w:left="2880" w:hanging="360"/>
      </w:pPr>
    </w:lvl>
    <w:lvl w:ilvl="4" w:tplc="3B00C480">
      <w:start w:val="1"/>
      <w:numFmt w:val="lowerLetter"/>
      <w:lvlText w:val="%5."/>
      <w:lvlJc w:val="left"/>
      <w:pPr>
        <w:ind w:left="3600" w:hanging="360"/>
      </w:pPr>
    </w:lvl>
    <w:lvl w:ilvl="5" w:tplc="162C069C">
      <w:start w:val="1"/>
      <w:numFmt w:val="lowerRoman"/>
      <w:lvlText w:val="%6."/>
      <w:lvlJc w:val="right"/>
      <w:pPr>
        <w:ind w:left="4320" w:hanging="180"/>
      </w:pPr>
    </w:lvl>
    <w:lvl w:ilvl="6" w:tplc="FE3264E8">
      <w:start w:val="1"/>
      <w:numFmt w:val="decimal"/>
      <w:lvlText w:val="%7."/>
      <w:lvlJc w:val="left"/>
      <w:pPr>
        <w:ind w:left="5040" w:hanging="360"/>
      </w:pPr>
    </w:lvl>
    <w:lvl w:ilvl="7" w:tplc="B010D26E">
      <w:start w:val="1"/>
      <w:numFmt w:val="lowerLetter"/>
      <w:lvlText w:val="%8."/>
      <w:lvlJc w:val="left"/>
      <w:pPr>
        <w:ind w:left="5760" w:hanging="360"/>
      </w:pPr>
    </w:lvl>
    <w:lvl w:ilvl="8" w:tplc="68026F54">
      <w:start w:val="1"/>
      <w:numFmt w:val="lowerRoman"/>
      <w:lvlText w:val="%9."/>
      <w:lvlJc w:val="right"/>
      <w:pPr>
        <w:ind w:left="6480" w:hanging="180"/>
      </w:pPr>
    </w:lvl>
  </w:abstractNum>
  <w:abstractNum w:abstractNumId="56"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58" w15:restartNumberingAfterBreak="0">
    <w:nsid w:val="7C814088"/>
    <w:multiLevelType w:val="multilevel"/>
    <w:tmpl w:val="4F7EE70A"/>
    <w:lvl w:ilvl="0">
      <w:start w:val="1"/>
      <w:numFmt w:val="bullet"/>
      <w:lvlText w:val=""/>
      <w:lvlJc w:val="left"/>
      <w:pPr>
        <w:ind w:left="284" w:hanging="284"/>
      </w:pPr>
      <w:rPr>
        <w:rFonts w:ascii="Symbol" w:hAnsi="Symbol" w:hint="default"/>
        <w:color w:val="3F0731" w:themeColor="accent1"/>
      </w:rPr>
    </w:lvl>
    <w:lvl w:ilvl="1">
      <w:start w:val="1"/>
      <w:numFmt w:val="bullet"/>
      <w:lvlRestart w:val="0"/>
      <w:lvlText w:val="–"/>
      <w:lvlJc w:val="left"/>
      <w:pPr>
        <w:ind w:left="568" w:hanging="284"/>
      </w:pPr>
      <w:rPr>
        <w:rFonts w:ascii="Arial" w:hAnsi="Arial" w:hint="default"/>
        <w:color w:val="3F0731" w:themeColor="accent1"/>
      </w:rPr>
    </w:lvl>
    <w:lvl w:ilvl="2">
      <w:start w:val="1"/>
      <w:numFmt w:val="bullet"/>
      <w:lvlRestart w:val="0"/>
      <w:lvlText w:val="○"/>
      <w:lvlJc w:val="left"/>
      <w:pPr>
        <w:ind w:left="852" w:hanging="284"/>
      </w:pPr>
      <w:rPr>
        <w:rFonts w:ascii="Arial" w:hAnsi="Arial" w:hint="default"/>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59"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6355671">
    <w:abstractNumId w:val="31"/>
  </w:num>
  <w:num w:numId="2" w16cid:durableId="1775662512">
    <w:abstractNumId w:val="38"/>
  </w:num>
  <w:num w:numId="3" w16cid:durableId="724258558">
    <w:abstractNumId w:val="20"/>
  </w:num>
  <w:num w:numId="4" w16cid:durableId="1351906176">
    <w:abstractNumId w:val="30"/>
  </w:num>
  <w:num w:numId="5" w16cid:durableId="85461395">
    <w:abstractNumId w:val="55"/>
  </w:num>
  <w:num w:numId="6" w16cid:durableId="1382903468">
    <w:abstractNumId w:val="21"/>
  </w:num>
  <w:num w:numId="7" w16cid:durableId="1726485717">
    <w:abstractNumId w:val="11"/>
  </w:num>
  <w:num w:numId="8" w16cid:durableId="1409694792">
    <w:abstractNumId w:val="54"/>
  </w:num>
  <w:num w:numId="9" w16cid:durableId="423648362">
    <w:abstractNumId w:val="50"/>
  </w:num>
  <w:num w:numId="10" w16cid:durableId="98840366">
    <w:abstractNumId w:val="9"/>
  </w:num>
  <w:num w:numId="11" w16cid:durableId="1631471937">
    <w:abstractNumId w:val="7"/>
  </w:num>
  <w:num w:numId="12" w16cid:durableId="186868467">
    <w:abstractNumId w:val="6"/>
  </w:num>
  <w:num w:numId="13" w16cid:durableId="1738285083">
    <w:abstractNumId w:val="5"/>
  </w:num>
  <w:num w:numId="14" w16cid:durableId="992416223">
    <w:abstractNumId w:val="4"/>
  </w:num>
  <w:num w:numId="15" w16cid:durableId="1066412967">
    <w:abstractNumId w:val="8"/>
  </w:num>
  <w:num w:numId="16" w16cid:durableId="371350953">
    <w:abstractNumId w:val="3"/>
  </w:num>
  <w:num w:numId="17" w16cid:durableId="2008558331">
    <w:abstractNumId w:val="2"/>
  </w:num>
  <w:num w:numId="18" w16cid:durableId="1590698444">
    <w:abstractNumId w:val="1"/>
  </w:num>
  <w:num w:numId="19" w16cid:durableId="321347623">
    <w:abstractNumId w:val="0"/>
  </w:num>
  <w:num w:numId="20" w16cid:durableId="400979428">
    <w:abstractNumId w:val="47"/>
  </w:num>
  <w:num w:numId="21" w16cid:durableId="450050108">
    <w:abstractNumId w:val="26"/>
  </w:num>
  <w:num w:numId="22" w16cid:durableId="427045568">
    <w:abstractNumId w:val="59"/>
  </w:num>
  <w:num w:numId="23" w16cid:durableId="351030145">
    <w:abstractNumId w:val="13"/>
  </w:num>
  <w:num w:numId="24" w16cid:durableId="419713709">
    <w:abstractNumId w:val="49"/>
  </w:num>
  <w:num w:numId="25" w16cid:durableId="1339162828">
    <w:abstractNumId w:val="57"/>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26" w16cid:durableId="984354713">
    <w:abstractNumId w:val="19"/>
  </w:num>
  <w:num w:numId="27" w16cid:durableId="1552032955">
    <w:abstractNumId w:val="42"/>
  </w:num>
  <w:num w:numId="28" w16cid:durableId="1216563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25307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9826321">
    <w:abstractNumId w:val="57"/>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31" w16cid:durableId="373192432">
    <w:abstractNumId w:val="57"/>
  </w:num>
  <w:num w:numId="32" w16cid:durableId="914751835">
    <w:abstractNumId w:val="53"/>
  </w:num>
  <w:num w:numId="33" w16cid:durableId="269238063">
    <w:abstractNumId w:val="36"/>
  </w:num>
  <w:num w:numId="34" w16cid:durableId="48194925">
    <w:abstractNumId w:val="12"/>
  </w:num>
  <w:num w:numId="35" w16cid:durableId="237911749">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36" w16cid:durableId="863979532">
    <w:abstractNumId w:val="58"/>
  </w:num>
  <w:num w:numId="37" w16cid:durableId="1982036560">
    <w:abstractNumId w:val="41"/>
  </w:num>
  <w:num w:numId="38" w16cid:durableId="795679059">
    <w:abstractNumId w:val="22"/>
  </w:num>
  <w:num w:numId="39" w16cid:durableId="776801520">
    <w:abstractNumId w:val="10"/>
  </w:num>
  <w:num w:numId="40" w16cid:durableId="233004790">
    <w:abstractNumId w:val="33"/>
  </w:num>
  <w:num w:numId="41" w16cid:durableId="1849902588">
    <w:abstractNumId w:val="43"/>
  </w:num>
  <w:num w:numId="42" w16cid:durableId="1724792781">
    <w:abstractNumId w:val="44"/>
  </w:num>
  <w:num w:numId="43" w16cid:durableId="182482013">
    <w:abstractNumId w:val="40"/>
  </w:num>
  <w:num w:numId="44" w16cid:durableId="873037354">
    <w:abstractNumId w:val="32"/>
  </w:num>
  <w:num w:numId="45" w16cid:durableId="143934142">
    <w:abstractNumId w:val="46"/>
  </w:num>
  <w:num w:numId="46" w16cid:durableId="853499786">
    <w:abstractNumId w:val="56"/>
  </w:num>
  <w:num w:numId="47" w16cid:durableId="1942257626">
    <w:abstractNumId w:val="25"/>
  </w:num>
  <w:num w:numId="48" w16cid:durableId="235628489">
    <w:abstractNumId w:val="23"/>
  </w:num>
  <w:num w:numId="49" w16cid:durableId="889611311">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0" w16cid:durableId="605624631">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1" w16cid:durableId="186209025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2" w16cid:durableId="1533959200">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3" w16cid:durableId="111948649">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4" w16cid:durableId="1061295426">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5" w16cid:durableId="168452708">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6" w16cid:durableId="598493198">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7" w16cid:durableId="1614552168">
    <w:abstractNumId w:val="51"/>
  </w:num>
  <w:num w:numId="58" w16cid:durableId="1795443873">
    <w:abstractNumId w:val="37"/>
  </w:num>
  <w:num w:numId="59" w16cid:durableId="200195821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0" w16cid:durableId="1221667900">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1" w16cid:durableId="697894085">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2" w16cid:durableId="541793571">
    <w:abstractNumId w:val="19"/>
  </w:num>
  <w:num w:numId="63" w16cid:durableId="254167450">
    <w:abstractNumId w:val="19"/>
  </w:num>
  <w:num w:numId="64" w16cid:durableId="1863670398">
    <w:abstractNumId w:val="19"/>
  </w:num>
  <w:num w:numId="65" w16cid:durableId="1362631498">
    <w:abstractNumId w:val="19"/>
  </w:num>
  <w:num w:numId="66" w16cid:durableId="410935084">
    <w:abstractNumId w:val="19"/>
  </w:num>
  <w:num w:numId="67" w16cid:durableId="1858810682">
    <w:abstractNumId w:val="19"/>
  </w:num>
  <w:num w:numId="68" w16cid:durableId="1685401287">
    <w:abstractNumId w:val="23"/>
  </w:num>
  <w:num w:numId="69" w16cid:durableId="1018390567">
    <w:abstractNumId w:val="51"/>
  </w:num>
  <w:num w:numId="70" w16cid:durableId="1865048331">
    <w:abstractNumId w:val="37"/>
  </w:num>
  <w:num w:numId="71" w16cid:durableId="95787566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2" w16cid:durableId="604578063">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3" w16cid:durableId="1899245678">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4" w16cid:durableId="630673952">
    <w:abstractNumId w:val="26"/>
  </w:num>
  <w:num w:numId="75" w16cid:durableId="1683432448">
    <w:abstractNumId w:val="12"/>
  </w:num>
  <w:num w:numId="76" w16cid:durableId="1058210447">
    <w:abstractNumId w:val="19"/>
  </w:num>
  <w:num w:numId="77" w16cid:durableId="1443496628">
    <w:abstractNumId w:val="19"/>
  </w:num>
  <w:num w:numId="78" w16cid:durableId="1940916667">
    <w:abstractNumId w:val="19"/>
  </w:num>
  <w:num w:numId="79" w16cid:durableId="1804151546">
    <w:abstractNumId w:val="19"/>
  </w:num>
  <w:num w:numId="80" w16cid:durableId="1807239540">
    <w:abstractNumId w:val="19"/>
  </w:num>
  <w:num w:numId="81" w16cid:durableId="478769964">
    <w:abstractNumId w:val="19"/>
  </w:num>
  <w:num w:numId="82" w16cid:durableId="778262459">
    <w:abstractNumId w:val="23"/>
  </w:num>
  <w:num w:numId="83" w16cid:durableId="1574043876">
    <w:abstractNumId w:val="51"/>
  </w:num>
  <w:num w:numId="84" w16cid:durableId="1669096986">
    <w:abstractNumId w:val="37"/>
  </w:num>
  <w:num w:numId="85" w16cid:durableId="126302489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86" w16cid:durableId="153557831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87" w16cid:durableId="812258246">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88" w16cid:durableId="1002398027">
    <w:abstractNumId w:val="26"/>
  </w:num>
  <w:num w:numId="89" w16cid:durableId="1446345873">
    <w:abstractNumId w:val="12"/>
  </w:num>
  <w:num w:numId="90" w16cid:durableId="684791753">
    <w:abstractNumId w:val="19"/>
  </w:num>
  <w:num w:numId="91" w16cid:durableId="1030108799">
    <w:abstractNumId w:val="19"/>
  </w:num>
  <w:num w:numId="92" w16cid:durableId="1946301502">
    <w:abstractNumId w:val="19"/>
  </w:num>
  <w:num w:numId="93" w16cid:durableId="1937860477">
    <w:abstractNumId w:val="19"/>
  </w:num>
  <w:num w:numId="94" w16cid:durableId="2123767335">
    <w:abstractNumId w:val="19"/>
  </w:num>
  <w:num w:numId="95" w16cid:durableId="1973829864">
    <w:abstractNumId w:val="19"/>
  </w:num>
  <w:num w:numId="96" w16cid:durableId="998532188">
    <w:abstractNumId w:val="23"/>
  </w:num>
  <w:num w:numId="97" w16cid:durableId="1739474388">
    <w:abstractNumId w:val="51"/>
  </w:num>
  <w:num w:numId="98" w16cid:durableId="524516525">
    <w:abstractNumId w:val="37"/>
  </w:num>
  <w:num w:numId="99" w16cid:durableId="1028531592">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0" w16cid:durableId="76169253">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1" w16cid:durableId="504055316">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2" w16cid:durableId="1080558914">
    <w:abstractNumId w:val="26"/>
  </w:num>
  <w:num w:numId="103" w16cid:durableId="1665739155">
    <w:abstractNumId w:val="12"/>
  </w:num>
  <w:num w:numId="104" w16cid:durableId="523326987">
    <w:abstractNumId w:val="19"/>
  </w:num>
  <w:num w:numId="105" w16cid:durableId="914626219">
    <w:abstractNumId w:val="19"/>
  </w:num>
  <w:num w:numId="106" w16cid:durableId="1605654048">
    <w:abstractNumId w:val="19"/>
  </w:num>
  <w:num w:numId="107" w16cid:durableId="1146123045">
    <w:abstractNumId w:val="19"/>
  </w:num>
  <w:num w:numId="108" w16cid:durableId="346367409">
    <w:abstractNumId w:val="19"/>
  </w:num>
  <w:num w:numId="109" w16cid:durableId="1041975059">
    <w:abstractNumId w:val="19"/>
  </w:num>
  <w:num w:numId="110" w16cid:durableId="1979526050">
    <w:abstractNumId w:val="23"/>
  </w:num>
  <w:num w:numId="111" w16cid:durableId="655382495">
    <w:abstractNumId w:val="51"/>
  </w:num>
  <w:num w:numId="112" w16cid:durableId="1606577675">
    <w:abstractNumId w:val="37"/>
  </w:num>
  <w:num w:numId="113" w16cid:durableId="1966232192">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14" w16cid:durableId="1129395709">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15" w16cid:durableId="1450079035">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16" w16cid:durableId="1580283653">
    <w:abstractNumId w:val="26"/>
  </w:num>
  <w:num w:numId="117" w16cid:durableId="147669902">
    <w:abstractNumId w:val="12"/>
  </w:num>
  <w:num w:numId="118" w16cid:durableId="1369910863">
    <w:abstractNumId w:val="19"/>
  </w:num>
  <w:num w:numId="119" w16cid:durableId="1105854505">
    <w:abstractNumId w:val="19"/>
  </w:num>
  <w:num w:numId="120" w16cid:durableId="1502087411">
    <w:abstractNumId w:val="19"/>
  </w:num>
  <w:num w:numId="121" w16cid:durableId="231738566">
    <w:abstractNumId w:val="19"/>
  </w:num>
  <w:num w:numId="122" w16cid:durableId="840268589">
    <w:abstractNumId w:val="19"/>
  </w:num>
  <w:num w:numId="123" w16cid:durableId="1217353298">
    <w:abstractNumId w:val="19"/>
  </w:num>
  <w:num w:numId="124" w16cid:durableId="1042053295">
    <w:abstractNumId w:val="23"/>
  </w:num>
  <w:num w:numId="125" w16cid:durableId="401565751">
    <w:abstractNumId w:val="51"/>
  </w:num>
  <w:num w:numId="126" w16cid:durableId="1280262003">
    <w:abstractNumId w:val="37"/>
  </w:num>
  <w:num w:numId="127" w16cid:durableId="1420446547">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28" w16cid:durableId="1970282999">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29" w16cid:durableId="895353830">
    <w:abstractNumId w:val="5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30" w16cid:durableId="889268325">
    <w:abstractNumId w:val="26"/>
  </w:num>
  <w:num w:numId="131" w16cid:durableId="1781218940">
    <w:abstractNumId w:val="12"/>
  </w:num>
  <w:num w:numId="132" w16cid:durableId="1563906044">
    <w:abstractNumId w:val="27"/>
  </w:num>
  <w:num w:numId="133" w16cid:durableId="1005940423">
    <w:abstractNumId w:val="24"/>
  </w:num>
  <w:num w:numId="134" w16cid:durableId="2145806313">
    <w:abstractNumId w:val="14"/>
  </w:num>
  <w:num w:numId="135" w16cid:durableId="1743866895">
    <w:abstractNumId w:val="39"/>
  </w:num>
  <w:num w:numId="136" w16cid:durableId="1045065368">
    <w:abstractNumId w:val="35"/>
  </w:num>
  <w:num w:numId="137" w16cid:durableId="1439714570">
    <w:abstractNumId w:val="29"/>
  </w:num>
  <w:num w:numId="138" w16cid:durableId="1561329978">
    <w:abstractNumId w:val="34"/>
  </w:num>
  <w:num w:numId="139" w16cid:durableId="555706739">
    <w:abstractNumId w:val="28"/>
  </w:num>
  <w:num w:numId="140" w16cid:durableId="278688817">
    <w:abstractNumId w:val="17"/>
  </w:num>
  <w:num w:numId="141" w16cid:durableId="1291520955">
    <w:abstractNumId w:val="45"/>
  </w:num>
  <w:num w:numId="142" w16cid:durableId="86736248">
    <w:abstractNumId w:val="48"/>
  </w:num>
  <w:num w:numId="143" w16cid:durableId="262760821">
    <w:abstractNumId w:val="16"/>
  </w:num>
  <w:num w:numId="144" w16cid:durableId="1627278258">
    <w:abstractNumId w:val="52"/>
  </w:num>
  <w:num w:numId="145" w16cid:durableId="1985969758">
    <w:abstractNumId w:val="15"/>
  </w:num>
  <w:num w:numId="146" w16cid:durableId="898855913">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jemen Ojobo (NESO)">
    <w15:presenceInfo w15:providerId="AD" w15:userId="S::ejemen.ojobo@uk.nationalgrid.com::25260a35-64c9-4e48-ac89-9dc653283499"/>
  </w15:person>
  <w15:person w15:author="Ejemen Ojobo (NESO) [2]">
    <w15:presenceInfo w15:providerId="AD" w15:userId="S::Ejemen.Ojobo@uk.nationalgrid.com::25260a35-64c9-4e48-ac89-9dc6532834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linkStyles/>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2D"/>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6B06"/>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1A5B"/>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4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2DF6"/>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CC9"/>
    <w:rsid w:val="002B1FC9"/>
    <w:rsid w:val="002B1FE7"/>
    <w:rsid w:val="002B228B"/>
    <w:rsid w:val="002B25D2"/>
    <w:rsid w:val="002B3A58"/>
    <w:rsid w:val="002B43DB"/>
    <w:rsid w:val="002B56D4"/>
    <w:rsid w:val="002B6AD9"/>
    <w:rsid w:val="002C112B"/>
    <w:rsid w:val="002C1211"/>
    <w:rsid w:val="002C1261"/>
    <w:rsid w:val="002C2938"/>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67E6"/>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5EB"/>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1548"/>
    <w:rsid w:val="005C2176"/>
    <w:rsid w:val="005C221A"/>
    <w:rsid w:val="005C3952"/>
    <w:rsid w:val="005C5728"/>
    <w:rsid w:val="005C57DB"/>
    <w:rsid w:val="005C7EE5"/>
    <w:rsid w:val="005D0442"/>
    <w:rsid w:val="005D0750"/>
    <w:rsid w:val="005D11B0"/>
    <w:rsid w:val="005D27E5"/>
    <w:rsid w:val="005D32C5"/>
    <w:rsid w:val="005D5098"/>
    <w:rsid w:val="005D57C5"/>
    <w:rsid w:val="005D622A"/>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531"/>
    <w:rsid w:val="006047E2"/>
    <w:rsid w:val="006062FA"/>
    <w:rsid w:val="00607F76"/>
    <w:rsid w:val="0061022B"/>
    <w:rsid w:val="00610A63"/>
    <w:rsid w:val="006114A6"/>
    <w:rsid w:val="00611B4B"/>
    <w:rsid w:val="00616C2D"/>
    <w:rsid w:val="00616D69"/>
    <w:rsid w:val="00617A5F"/>
    <w:rsid w:val="0062036F"/>
    <w:rsid w:val="00621DC9"/>
    <w:rsid w:val="00622179"/>
    <w:rsid w:val="00624624"/>
    <w:rsid w:val="006246D0"/>
    <w:rsid w:val="00624B10"/>
    <w:rsid w:val="0062521E"/>
    <w:rsid w:val="00625C5D"/>
    <w:rsid w:val="006264D8"/>
    <w:rsid w:val="00627095"/>
    <w:rsid w:val="0063061C"/>
    <w:rsid w:val="00631F40"/>
    <w:rsid w:val="00632488"/>
    <w:rsid w:val="00632545"/>
    <w:rsid w:val="006325D5"/>
    <w:rsid w:val="00637248"/>
    <w:rsid w:val="006405DF"/>
    <w:rsid w:val="0064084D"/>
    <w:rsid w:val="00641B01"/>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D7AE1"/>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16B1"/>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38DB"/>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6D93"/>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5768"/>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A5D"/>
    <w:rsid w:val="009C7EDF"/>
    <w:rsid w:val="009D063C"/>
    <w:rsid w:val="009D29E9"/>
    <w:rsid w:val="009D3DB6"/>
    <w:rsid w:val="009D4FA1"/>
    <w:rsid w:val="009D6762"/>
    <w:rsid w:val="009D76F3"/>
    <w:rsid w:val="009E172B"/>
    <w:rsid w:val="009E1F2D"/>
    <w:rsid w:val="009E23AE"/>
    <w:rsid w:val="009E2FBC"/>
    <w:rsid w:val="009E40C0"/>
    <w:rsid w:val="009E40C8"/>
    <w:rsid w:val="009F073A"/>
    <w:rsid w:val="009F3A22"/>
    <w:rsid w:val="009F4258"/>
    <w:rsid w:val="009F5202"/>
    <w:rsid w:val="009F55E1"/>
    <w:rsid w:val="009F6BC2"/>
    <w:rsid w:val="009F6F95"/>
    <w:rsid w:val="009F758B"/>
    <w:rsid w:val="009F769B"/>
    <w:rsid w:val="00A01088"/>
    <w:rsid w:val="00A015C3"/>
    <w:rsid w:val="00A015DA"/>
    <w:rsid w:val="00A02174"/>
    <w:rsid w:val="00A034E1"/>
    <w:rsid w:val="00A03A7B"/>
    <w:rsid w:val="00A03AE4"/>
    <w:rsid w:val="00A04350"/>
    <w:rsid w:val="00A05374"/>
    <w:rsid w:val="00A061CE"/>
    <w:rsid w:val="00A06AAD"/>
    <w:rsid w:val="00A103C6"/>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CB0"/>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0105"/>
    <w:rsid w:val="00AD2BDC"/>
    <w:rsid w:val="00AD3CA9"/>
    <w:rsid w:val="00AD43E2"/>
    <w:rsid w:val="00AD5D5A"/>
    <w:rsid w:val="00AE062F"/>
    <w:rsid w:val="00AE087D"/>
    <w:rsid w:val="00AE2241"/>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800"/>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A61"/>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2A1"/>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37387"/>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61A7"/>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154E"/>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46A"/>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0651"/>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71C"/>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A59D0"/>
    <w:rsid w:val="00FB18DC"/>
    <w:rsid w:val="00FB199E"/>
    <w:rsid w:val="00FB325F"/>
    <w:rsid w:val="00FB3C60"/>
    <w:rsid w:val="00FB56C0"/>
    <w:rsid w:val="00FB5E34"/>
    <w:rsid w:val="00FB6CEF"/>
    <w:rsid w:val="00FC1876"/>
    <w:rsid w:val="00FC1B55"/>
    <w:rsid w:val="00FC2A1B"/>
    <w:rsid w:val="00FC33FC"/>
    <w:rsid w:val="00FC41FE"/>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 w:val="01035781"/>
    <w:rsid w:val="012A8B6B"/>
    <w:rsid w:val="014B37E5"/>
    <w:rsid w:val="0175BAD2"/>
    <w:rsid w:val="018139C1"/>
    <w:rsid w:val="026BF1C5"/>
    <w:rsid w:val="02DD135A"/>
    <w:rsid w:val="03839650"/>
    <w:rsid w:val="03BE1C43"/>
    <w:rsid w:val="03CEDF49"/>
    <w:rsid w:val="04618107"/>
    <w:rsid w:val="04B8BE5D"/>
    <w:rsid w:val="04EB8D8A"/>
    <w:rsid w:val="05213CCB"/>
    <w:rsid w:val="057FC4FE"/>
    <w:rsid w:val="0597F50E"/>
    <w:rsid w:val="05DB8422"/>
    <w:rsid w:val="05F7E88A"/>
    <w:rsid w:val="05FA5FA7"/>
    <w:rsid w:val="066F55D1"/>
    <w:rsid w:val="0677D235"/>
    <w:rsid w:val="06AB4D7C"/>
    <w:rsid w:val="06D1B6A0"/>
    <w:rsid w:val="07033212"/>
    <w:rsid w:val="0730C226"/>
    <w:rsid w:val="076F9E90"/>
    <w:rsid w:val="0782DF67"/>
    <w:rsid w:val="08B1AE1A"/>
    <w:rsid w:val="08C0E011"/>
    <w:rsid w:val="08DAD459"/>
    <w:rsid w:val="08EE13A4"/>
    <w:rsid w:val="0908191D"/>
    <w:rsid w:val="09090B71"/>
    <w:rsid w:val="0928EF42"/>
    <w:rsid w:val="096C4FD0"/>
    <w:rsid w:val="09E89826"/>
    <w:rsid w:val="0A6E51A3"/>
    <w:rsid w:val="0A8FAFC6"/>
    <w:rsid w:val="0AB11335"/>
    <w:rsid w:val="0ADBB7E9"/>
    <w:rsid w:val="0AEEA051"/>
    <w:rsid w:val="0AFFC851"/>
    <w:rsid w:val="0B382F66"/>
    <w:rsid w:val="0B62D633"/>
    <w:rsid w:val="0BA4C822"/>
    <w:rsid w:val="0BB64326"/>
    <w:rsid w:val="0C6A37B7"/>
    <w:rsid w:val="0C6E513C"/>
    <w:rsid w:val="0C8141A4"/>
    <w:rsid w:val="0CC8F0F7"/>
    <w:rsid w:val="0D0B4E03"/>
    <w:rsid w:val="0D6EF42B"/>
    <w:rsid w:val="0D96F8A6"/>
    <w:rsid w:val="0DB7C700"/>
    <w:rsid w:val="0E0568F5"/>
    <w:rsid w:val="0E1CE76E"/>
    <w:rsid w:val="0E699E1C"/>
    <w:rsid w:val="0E8AEA2D"/>
    <w:rsid w:val="0E9B18E6"/>
    <w:rsid w:val="0EA59CCB"/>
    <w:rsid w:val="0EBE1A2E"/>
    <w:rsid w:val="0F1AD155"/>
    <w:rsid w:val="0F39735D"/>
    <w:rsid w:val="0F663B58"/>
    <w:rsid w:val="0F93CFA1"/>
    <w:rsid w:val="0F95C047"/>
    <w:rsid w:val="101E795A"/>
    <w:rsid w:val="1044733E"/>
    <w:rsid w:val="106FAE1B"/>
    <w:rsid w:val="109B4A62"/>
    <w:rsid w:val="10C8A719"/>
    <w:rsid w:val="1111819C"/>
    <w:rsid w:val="1131C2C2"/>
    <w:rsid w:val="116247DB"/>
    <w:rsid w:val="118855D5"/>
    <w:rsid w:val="119CFF37"/>
    <w:rsid w:val="11AAD484"/>
    <w:rsid w:val="11FDABD2"/>
    <w:rsid w:val="125183F4"/>
    <w:rsid w:val="128BEC5E"/>
    <w:rsid w:val="135300A4"/>
    <w:rsid w:val="138A6636"/>
    <w:rsid w:val="138E4B87"/>
    <w:rsid w:val="13D392C8"/>
    <w:rsid w:val="13EDA093"/>
    <w:rsid w:val="13FFADC4"/>
    <w:rsid w:val="141F816E"/>
    <w:rsid w:val="14371742"/>
    <w:rsid w:val="1469D3B2"/>
    <w:rsid w:val="151691C7"/>
    <w:rsid w:val="15398312"/>
    <w:rsid w:val="153D9E2F"/>
    <w:rsid w:val="15785E1D"/>
    <w:rsid w:val="16276BE6"/>
    <w:rsid w:val="162C58A9"/>
    <w:rsid w:val="167966A0"/>
    <w:rsid w:val="16F42891"/>
    <w:rsid w:val="174362F4"/>
    <w:rsid w:val="1743B325"/>
    <w:rsid w:val="184615A3"/>
    <w:rsid w:val="187DAA2B"/>
    <w:rsid w:val="19272DE3"/>
    <w:rsid w:val="19767EAF"/>
    <w:rsid w:val="19CE8D00"/>
    <w:rsid w:val="19DC2C55"/>
    <w:rsid w:val="1A55B402"/>
    <w:rsid w:val="1A9CC7D6"/>
    <w:rsid w:val="1AA843CE"/>
    <w:rsid w:val="1B1F3DF0"/>
    <w:rsid w:val="1B5AFB85"/>
    <w:rsid w:val="1B99B48E"/>
    <w:rsid w:val="1BB9BD05"/>
    <w:rsid w:val="1C29EC9E"/>
    <w:rsid w:val="1C2BDC7B"/>
    <w:rsid w:val="1C3E4650"/>
    <w:rsid w:val="1C47A13E"/>
    <w:rsid w:val="1C542640"/>
    <w:rsid w:val="1CB17B7F"/>
    <w:rsid w:val="1D159995"/>
    <w:rsid w:val="1D3856D7"/>
    <w:rsid w:val="1D53C723"/>
    <w:rsid w:val="1DB158F9"/>
    <w:rsid w:val="1DE54834"/>
    <w:rsid w:val="1DFC150F"/>
    <w:rsid w:val="1E5E830F"/>
    <w:rsid w:val="1E7D2E50"/>
    <w:rsid w:val="1E876801"/>
    <w:rsid w:val="1E9C795C"/>
    <w:rsid w:val="1EB813A4"/>
    <w:rsid w:val="1EE2270C"/>
    <w:rsid w:val="1F4F2200"/>
    <w:rsid w:val="1FB41E31"/>
    <w:rsid w:val="20FC0F36"/>
    <w:rsid w:val="21A54E03"/>
    <w:rsid w:val="22895CBA"/>
    <w:rsid w:val="22DCEA46"/>
    <w:rsid w:val="2384B89D"/>
    <w:rsid w:val="23B78D33"/>
    <w:rsid w:val="23DCD486"/>
    <w:rsid w:val="24212CD3"/>
    <w:rsid w:val="24410480"/>
    <w:rsid w:val="244C8B60"/>
    <w:rsid w:val="245FBDE0"/>
    <w:rsid w:val="2615E592"/>
    <w:rsid w:val="265FAA11"/>
    <w:rsid w:val="26AE957B"/>
    <w:rsid w:val="26D80E13"/>
    <w:rsid w:val="2713208A"/>
    <w:rsid w:val="2727998B"/>
    <w:rsid w:val="279A1619"/>
    <w:rsid w:val="27E0F051"/>
    <w:rsid w:val="27E6213B"/>
    <w:rsid w:val="27EA9150"/>
    <w:rsid w:val="283C001C"/>
    <w:rsid w:val="2845EF5A"/>
    <w:rsid w:val="28CA9CB5"/>
    <w:rsid w:val="296EEEFA"/>
    <w:rsid w:val="29714DD2"/>
    <w:rsid w:val="29BA282E"/>
    <w:rsid w:val="29BC5376"/>
    <w:rsid w:val="2A0FC7D6"/>
    <w:rsid w:val="2A261606"/>
    <w:rsid w:val="2A9F15A4"/>
    <w:rsid w:val="2AC93AAA"/>
    <w:rsid w:val="2AEED1B0"/>
    <w:rsid w:val="2AF04445"/>
    <w:rsid w:val="2B13DEEB"/>
    <w:rsid w:val="2B6D489B"/>
    <w:rsid w:val="2B941490"/>
    <w:rsid w:val="2BBA3A0C"/>
    <w:rsid w:val="2BFF66ED"/>
    <w:rsid w:val="2CBD7574"/>
    <w:rsid w:val="2CD316C1"/>
    <w:rsid w:val="2D4D2523"/>
    <w:rsid w:val="2D551CC6"/>
    <w:rsid w:val="2D5A6A5E"/>
    <w:rsid w:val="2D6662BF"/>
    <w:rsid w:val="2D9A9438"/>
    <w:rsid w:val="2D9D9F46"/>
    <w:rsid w:val="2DD49119"/>
    <w:rsid w:val="2E287E49"/>
    <w:rsid w:val="2EE0E510"/>
    <w:rsid w:val="2EF87B69"/>
    <w:rsid w:val="2F1AB731"/>
    <w:rsid w:val="2F4C3CF6"/>
    <w:rsid w:val="2F538EB0"/>
    <w:rsid w:val="2F6757BA"/>
    <w:rsid w:val="2F74104A"/>
    <w:rsid w:val="2F99F20F"/>
    <w:rsid w:val="2FA32F50"/>
    <w:rsid w:val="2FCCBA6F"/>
    <w:rsid w:val="304FA94E"/>
    <w:rsid w:val="3063E1CD"/>
    <w:rsid w:val="30B1C105"/>
    <w:rsid w:val="30BDC873"/>
    <w:rsid w:val="30D598CC"/>
    <w:rsid w:val="30E42336"/>
    <w:rsid w:val="313EF65A"/>
    <w:rsid w:val="314B0629"/>
    <w:rsid w:val="326094F3"/>
    <w:rsid w:val="326BB78D"/>
    <w:rsid w:val="32B5C9B5"/>
    <w:rsid w:val="32F08054"/>
    <w:rsid w:val="33D25FE9"/>
    <w:rsid w:val="33EFB288"/>
    <w:rsid w:val="3404A489"/>
    <w:rsid w:val="34256BEB"/>
    <w:rsid w:val="344DE36B"/>
    <w:rsid w:val="345765EA"/>
    <w:rsid w:val="34A4205D"/>
    <w:rsid w:val="34C949F3"/>
    <w:rsid w:val="34FD77B3"/>
    <w:rsid w:val="3518003D"/>
    <w:rsid w:val="354CDEE2"/>
    <w:rsid w:val="35A7EF3B"/>
    <w:rsid w:val="35E4EA4A"/>
    <w:rsid w:val="360F9658"/>
    <w:rsid w:val="3621B89C"/>
    <w:rsid w:val="36897C24"/>
    <w:rsid w:val="36B3A10E"/>
    <w:rsid w:val="37014D10"/>
    <w:rsid w:val="3750E793"/>
    <w:rsid w:val="37904BD8"/>
    <w:rsid w:val="3794A1F0"/>
    <w:rsid w:val="379538F8"/>
    <w:rsid w:val="37B9219F"/>
    <w:rsid w:val="3811ED02"/>
    <w:rsid w:val="38126260"/>
    <w:rsid w:val="3836CFCB"/>
    <w:rsid w:val="38430733"/>
    <w:rsid w:val="3874FB75"/>
    <w:rsid w:val="389CC879"/>
    <w:rsid w:val="38AA2090"/>
    <w:rsid w:val="38C36344"/>
    <w:rsid w:val="38F6E113"/>
    <w:rsid w:val="39636E3F"/>
    <w:rsid w:val="3A4A1ACD"/>
    <w:rsid w:val="3AFCE932"/>
    <w:rsid w:val="3B8FF766"/>
    <w:rsid w:val="3BB2BD06"/>
    <w:rsid w:val="3C31C5A7"/>
    <w:rsid w:val="3C4C56C6"/>
    <w:rsid w:val="3C541ACD"/>
    <w:rsid w:val="3C7E95CB"/>
    <w:rsid w:val="3CBD8077"/>
    <w:rsid w:val="3CC5D032"/>
    <w:rsid w:val="3D72AF3F"/>
    <w:rsid w:val="3D8CFA1E"/>
    <w:rsid w:val="3E4B7C3C"/>
    <w:rsid w:val="3E5D3F31"/>
    <w:rsid w:val="3EBE810A"/>
    <w:rsid w:val="3ECBC386"/>
    <w:rsid w:val="3F1B31BD"/>
    <w:rsid w:val="3F2E3D6E"/>
    <w:rsid w:val="3F2EB4CD"/>
    <w:rsid w:val="3F6A40C7"/>
    <w:rsid w:val="3FA8E39A"/>
    <w:rsid w:val="404975F9"/>
    <w:rsid w:val="4124D487"/>
    <w:rsid w:val="412A8AD9"/>
    <w:rsid w:val="418815B8"/>
    <w:rsid w:val="41BF10BE"/>
    <w:rsid w:val="42EE17B0"/>
    <w:rsid w:val="4305EC3E"/>
    <w:rsid w:val="432AF8FC"/>
    <w:rsid w:val="43A056D0"/>
    <w:rsid w:val="43CBFB6C"/>
    <w:rsid w:val="43FC4D67"/>
    <w:rsid w:val="441879E7"/>
    <w:rsid w:val="4447AD50"/>
    <w:rsid w:val="445274B0"/>
    <w:rsid w:val="4493FB0E"/>
    <w:rsid w:val="44F3B158"/>
    <w:rsid w:val="45511AA4"/>
    <w:rsid w:val="455F2967"/>
    <w:rsid w:val="457C8F19"/>
    <w:rsid w:val="45AB7B79"/>
    <w:rsid w:val="45C90B15"/>
    <w:rsid w:val="45F56506"/>
    <w:rsid w:val="462E12B7"/>
    <w:rsid w:val="4646AD50"/>
    <w:rsid w:val="4677B41E"/>
    <w:rsid w:val="46786DD4"/>
    <w:rsid w:val="47289BAE"/>
    <w:rsid w:val="476804A3"/>
    <w:rsid w:val="47CA2B83"/>
    <w:rsid w:val="47F78168"/>
    <w:rsid w:val="483E53A0"/>
    <w:rsid w:val="48878406"/>
    <w:rsid w:val="48C77C4D"/>
    <w:rsid w:val="48EA2605"/>
    <w:rsid w:val="492A8662"/>
    <w:rsid w:val="4970DAB7"/>
    <w:rsid w:val="499961B0"/>
    <w:rsid w:val="49F5273E"/>
    <w:rsid w:val="4A66962D"/>
    <w:rsid w:val="4ADBA20F"/>
    <w:rsid w:val="4B4EAB29"/>
    <w:rsid w:val="4BB33333"/>
    <w:rsid w:val="4BE1DA85"/>
    <w:rsid w:val="4BF895FA"/>
    <w:rsid w:val="4C0B46FE"/>
    <w:rsid w:val="4C16C3FC"/>
    <w:rsid w:val="4C20A8DA"/>
    <w:rsid w:val="4C377246"/>
    <w:rsid w:val="4C385ACF"/>
    <w:rsid w:val="4CB18977"/>
    <w:rsid w:val="4CDA7FC8"/>
    <w:rsid w:val="4CFB18DA"/>
    <w:rsid w:val="4CFB32DD"/>
    <w:rsid w:val="4D157883"/>
    <w:rsid w:val="4D55292E"/>
    <w:rsid w:val="4D640DA5"/>
    <w:rsid w:val="4D7F608A"/>
    <w:rsid w:val="4DA7FE64"/>
    <w:rsid w:val="4DB04B33"/>
    <w:rsid w:val="4DB1EB64"/>
    <w:rsid w:val="4DB2318E"/>
    <w:rsid w:val="4E0F432B"/>
    <w:rsid w:val="4E624EE0"/>
    <w:rsid w:val="4E8A840A"/>
    <w:rsid w:val="4EDE9BBD"/>
    <w:rsid w:val="4EE7207B"/>
    <w:rsid w:val="4F1183F8"/>
    <w:rsid w:val="4F135542"/>
    <w:rsid w:val="4F5E3113"/>
    <w:rsid w:val="4F81DA9C"/>
    <w:rsid w:val="4F9F1378"/>
    <w:rsid w:val="50130944"/>
    <w:rsid w:val="503515A0"/>
    <w:rsid w:val="5038D694"/>
    <w:rsid w:val="50879C00"/>
    <w:rsid w:val="508E3DE5"/>
    <w:rsid w:val="5097C48F"/>
    <w:rsid w:val="50BF3611"/>
    <w:rsid w:val="5111B969"/>
    <w:rsid w:val="51418016"/>
    <w:rsid w:val="5155DBE5"/>
    <w:rsid w:val="51ADD215"/>
    <w:rsid w:val="51B4D7D5"/>
    <w:rsid w:val="51F52B14"/>
    <w:rsid w:val="52150B24"/>
    <w:rsid w:val="53401030"/>
    <w:rsid w:val="5356C685"/>
    <w:rsid w:val="5396F3D2"/>
    <w:rsid w:val="53F2141D"/>
    <w:rsid w:val="5474EB4A"/>
    <w:rsid w:val="54EC3FEA"/>
    <w:rsid w:val="54EECFDC"/>
    <w:rsid w:val="5534E53B"/>
    <w:rsid w:val="556C7960"/>
    <w:rsid w:val="55DB4F14"/>
    <w:rsid w:val="55F21F36"/>
    <w:rsid w:val="560E1479"/>
    <w:rsid w:val="564EE112"/>
    <w:rsid w:val="56B53694"/>
    <w:rsid w:val="56CC5428"/>
    <w:rsid w:val="56E14694"/>
    <w:rsid w:val="56F6F20E"/>
    <w:rsid w:val="57466070"/>
    <w:rsid w:val="5759CFA7"/>
    <w:rsid w:val="57D49C16"/>
    <w:rsid w:val="57E94305"/>
    <w:rsid w:val="5806E70B"/>
    <w:rsid w:val="58658C1D"/>
    <w:rsid w:val="589B8FD2"/>
    <w:rsid w:val="58A5ECF2"/>
    <w:rsid w:val="591833BD"/>
    <w:rsid w:val="5957BF55"/>
    <w:rsid w:val="5978F069"/>
    <w:rsid w:val="59AFD2D9"/>
    <w:rsid w:val="59AFF0A2"/>
    <w:rsid w:val="5A5BBCD3"/>
    <w:rsid w:val="5B5C63F9"/>
    <w:rsid w:val="5BA03E37"/>
    <w:rsid w:val="5C46872C"/>
    <w:rsid w:val="5C7196C7"/>
    <w:rsid w:val="5D5B8FE5"/>
    <w:rsid w:val="5D5D134A"/>
    <w:rsid w:val="5D9D9828"/>
    <w:rsid w:val="5E460CFB"/>
    <w:rsid w:val="5E48A7E2"/>
    <w:rsid w:val="5E843A9D"/>
    <w:rsid w:val="5EBCA68E"/>
    <w:rsid w:val="5EDC09D8"/>
    <w:rsid w:val="5F46D22C"/>
    <w:rsid w:val="5FB9AEB3"/>
    <w:rsid w:val="600BA367"/>
    <w:rsid w:val="6020139F"/>
    <w:rsid w:val="6072FF1E"/>
    <w:rsid w:val="608A81BC"/>
    <w:rsid w:val="60C26BFD"/>
    <w:rsid w:val="60DAEB3C"/>
    <w:rsid w:val="60FCC6D1"/>
    <w:rsid w:val="61102750"/>
    <w:rsid w:val="6111971E"/>
    <w:rsid w:val="6111DD4E"/>
    <w:rsid w:val="61180239"/>
    <w:rsid w:val="6140DAAF"/>
    <w:rsid w:val="618DD13F"/>
    <w:rsid w:val="618F2548"/>
    <w:rsid w:val="6207F9DE"/>
    <w:rsid w:val="6252C65C"/>
    <w:rsid w:val="62686241"/>
    <w:rsid w:val="62D61BF8"/>
    <w:rsid w:val="6369CE24"/>
    <w:rsid w:val="63DC95C3"/>
    <w:rsid w:val="63FDCC02"/>
    <w:rsid w:val="642BC98C"/>
    <w:rsid w:val="64F0CF73"/>
    <w:rsid w:val="64F7FED8"/>
    <w:rsid w:val="65102B28"/>
    <w:rsid w:val="651E2EAE"/>
    <w:rsid w:val="658C8885"/>
    <w:rsid w:val="65B5ED3A"/>
    <w:rsid w:val="65C2E597"/>
    <w:rsid w:val="65E754D6"/>
    <w:rsid w:val="662A2D5B"/>
    <w:rsid w:val="66504007"/>
    <w:rsid w:val="66907A3D"/>
    <w:rsid w:val="6714CFA1"/>
    <w:rsid w:val="6732FBA6"/>
    <w:rsid w:val="6736FB5A"/>
    <w:rsid w:val="67451FC1"/>
    <w:rsid w:val="67AEAB1D"/>
    <w:rsid w:val="6851F055"/>
    <w:rsid w:val="6888707A"/>
    <w:rsid w:val="68B8D558"/>
    <w:rsid w:val="68BB6E79"/>
    <w:rsid w:val="69CC9E0E"/>
    <w:rsid w:val="69F6F40F"/>
    <w:rsid w:val="6A1A41C3"/>
    <w:rsid w:val="6A826913"/>
    <w:rsid w:val="6A95369C"/>
    <w:rsid w:val="6AA1AD31"/>
    <w:rsid w:val="6AE5AF92"/>
    <w:rsid w:val="6B2F0803"/>
    <w:rsid w:val="6B81A29C"/>
    <w:rsid w:val="6B8815A0"/>
    <w:rsid w:val="6BB8BDD4"/>
    <w:rsid w:val="6BCF7CD3"/>
    <w:rsid w:val="6C139E72"/>
    <w:rsid w:val="6C176288"/>
    <w:rsid w:val="6C32C07B"/>
    <w:rsid w:val="6C90A340"/>
    <w:rsid w:val="6D57C20A"/>
    <w:rsid w:val="6D6EF552"/>
    <w:rsid w:val="6D9CFD54"/>
    <w:rsid w:val="6E02A6FA"/>
    <w:rsid w:val="6E7FFE3A"/>
    <w:rsid w:val="6ED46986"/>
    <w:rsid w:val="6F0D4A64"/>
    <w:rsid w:val="6FB3DD09"/>
    <w:rsid w:val="6FECB802"/>
    <w:rsid w:val="71B0244B"/>
    <w:rsid w:val="722DEE5C"/>
    <w:rsid w:val="7254735A"/>
    <w:rsid w:val="7254BE98"/>
    <w:rsid w:val="72AC93AD"/>
    <w:rsid w:val="7340CB5A"/>
    <w:rsid w:val="736AE130"/>
    <w:rsid w:val="74DFC191"/>
    <w:rsid w:val="74F16D2E"/>
    <w:rsid w:val="7544C6CA"/>
    <w:rsid w:val="759018EC"/>
    <w:rsid w:val="75E3D3E6"/>
    <w:rsid w:val="75E87293"/>
    <w:rsid w:val="7603E523"/>
    <w:rsid w:val="76AEF879"/>
    <w:rsid w:val="770CFA69"/>
    <w:rsid w:val="772EA7F2"/>
    <w:rsid w:val="77D5893D"/>
    <w:rsid w:val="77E8FC7B"/>
    <w:rsid w:val="77EC8B2B"/>
    <w:rsid w:val="7813A136"/>
    <w:rsid w:val="78815AAE"/>
    <w:rsid w:val="78C28DDE"/>
    <w:rsid w:val="791BF76C"/>
    <w:rsid w:val="792F214E"/>
    <w:rsid w:val="7937CCE0"/>
    <w:rsid w:val="798895A4"/>
    <w:rsid w:val="799144A1"/>
    <w:rsid w:val="79CCF1CE"/>
    <w:rsid w:val="79E17BFC"/>
    <w:rsid w:val="7A0D8CA3"/>
    <w:rsid w:val="7ABB3E69"/>
    <w:rsid w:val="7AE24C12"/>
    <w:rsid w:val="7AF06E18"/>
    <w:rsid w:val="7B074AE9"/>
    <w:rsid w:val="7B237E38"/>
    <w:rsid w:val="7B74C406"/>
    <w:rsid w:val="7BD1BF43"/>
    <w:rsid w:val="7BDA88F6"/>
    <w:rsid w:val="7C4E9025"/>
    <w:rsid w:val="7C5F6409"/>
    <w:rsid w:val="7C91C6CD"/>
    <w:rsid w:val="7CA6B5F6"/>
    <w:rsid w:val="7CD68DB7"/>
    <w:rsid w:val="7D214DA3"/>
    <w:rsid w:val="7DA4A532"/>
    <w:rsid w:val="7E3500BC"/>
    <w:rsid w:val="7EC599C9"/>
    <w:rsid w:val="7F04409F"/>
    <w:rsid w:val="7F129B62"/>
    <w:rsid w:val="7F1E6046"/>
    <w:rsid w:val="7FC69F00"/>
    <w:rsid w:val="7FF6D1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E58A43"/>
  <w15:docId w15:val="{8A64D386-F5C3-4114-9C71-8696699B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CC9"/>
    <w:pPr>
      <w:spacing w:after="160" w:line="259" w:lineRule="auto"/>
    </w:pPr>
    <w:rPr>
      <w:rFonts w:ascii="Poppins" w:hAnsi="Poppins"/>
      <w:kern w:val="2"/>
      <w:sz w:val="22"/>
      <w:szCs w:val="22"/>
      <w:lang w:val="en-GB"/>
      <w14:ligatures w14:val="standardContextual"/>
    </w:rPr>
  </w:style>
  <w:style w:type="paragraph" w:styleId="Heading1">
    <w:name w:val="heading 1"/>
    <w:basedOn w:val="Normal"/>
    <w:next w:val="BodyText"/>
    <w:link w:val="Heading1Char"/>
    <w:uiPriority w:val="4"/>
    <w:qFormat/>
    <w:rsid w:val="002B1CC9"/>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2B1CC9"/>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2B1CC9"/>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2B1CC9"/>
    <w:pPr>
      <w:keepNext/>
      <w:keepLines/>
      <w:numPr>
        <w:ilvl w:val="3"/>
        <w:numId w:val="12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2B1CC9"/>
    <w:pPr>
      <w:keepNext/>
      <w:keepLines/>
      <w:numPr>
        <w:ilvl w:val="4"/>
        <w:numId w:val="12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2B1CC9"/>
    <w:pPr>
      <w:keepNext/>
      <w:keepLines/>
      <w:numPr>
        <w:ilvl w:val="5"/>
        <w:numId w:val="12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2B1CC9"/>
    <w:pPr>
      <w:keepNext/>
      <w:keepLines/>
      <w:numPr>
        <w:ilvl w:val="6"/>
        <w:numId w:val="12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2B1CC9"/>
    <w:pPr>
      <w:keepNext/>
      <w:keepLines/>
      <w:numPr>
        <w:ilvl w:val="7"/>
        <w:numId w:val="1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2B1CC9"/>
    <w:pPr>
      <w:keepNext/>
      <w:keepLines/>
      <w:numPr>
        <w:ilvl w:val="8"/>
        <w:numId w:val="1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B1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CC9"/>
  </w:style>
  <w:style w:type="paragraph" w:customStyle="1" w:styleId="TableColumnHeading">
    <w:name w:val="Table Column Heading"/>
    <w:basedOn w:val="BodyText"/>
    <w:uiPriority w:val="7"/>
    <w:qFormat/>
    <w:rsid w:val="002B1CC9"/>
    <w:pPr>
      <w:spacing w:before="60" w:after="60"/>
    </w:pPr>
    <w:rPr>
      <w:b/>
      <w:bCs/>
    </w:rPr>
  </w:style>
  <w:style w:type="paragraph" w:styleId="Footer">
    <w:name w:val="footer"/>
    <w:basedOn w:val="Normal"/>
    <w:link w:val="FooterChar"/>
    <w:uiPriority w:val="99"/>
    <w:unhideWhenUsed/>
    <w:rsid w:val="002B1CC9"/>
    <w:pPr>
      <w:tabs>
        <w:tab w:val="center" w:pos="4513"/>
        <w:tab w:val="right" w:pos="9026"/>
      </w:tabs>
      <w:spacing w:after="0"/>
    </w:pPr>
  </w:style>
  <w:style w:type="character" w:customStyle="1" w:styleId="FooterChar">
    <w:name w:val="Footer Char"/>
    <w:basedOn w:val="DefaultParagraphFont"/>
    <w:link w:val="Footer"/>
    <w:uiPriority w:val="99"/>
    <w:rsid w:val="002B1CC9"/>
    <w:rPr>
      <w:rFonts w:ascii="Poppins" w:hAnsi="Poppins"/>
      <w:kern w:val="2"/>
      <w:sz w:val="22"/>
      <w:szCs w:val="22"/>
      <w:lang w:val="en-GB"/>
      <w14:ligatures w14:val="standardContextual"/>
    </w:rPr>
  </w:style>
  <w:style w:type="paragraph" w:customStyle="1" w:styleId="TableColumnHeadingRight">
    <w:name w:val="Table Column Heading Right"/>
    <w:basedOn w:val="TableColumnHeading"/>
    <w:uiPriority w:val="7"/>
    <w:qFormat/>
    <w:rsid w:val="002B1CC9"/>
    <w:pPr>
      <w:jc w:val="right"/>
    </w:pPr>
  </w:style>
  <w:style w:type="paragraph" w:customStyle="1" w:styleId="PageTitle">
    <w:name w:val="Page Title"/>
    <w:basedOn w:val="Normal"/>
    <w:next w:val="BodyText"/>
    <w:uiPriority w:val="3"/>
    <w:qFormat/>
    <w:rsid w:val="002B1CC9"/>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2B1CC9"/>
    <w:pPr>
      <w:jc w:val="right"/>
    </w:pPr>
  </w:style>
  <w:style w:type="character" w:customStyle="1" w:styleId="Bold">
    <w:name w:val="Bold"/>
    <w:basedOn w:val="DefaultParagraphFont"/>
    <w:uiPriority w:val="2"/>
    <w:qFormat/>
    <w:rsid w:val="002B1CC9"/>
    <w:rPr>
      <w:rFonts w:ascii="Poppins" w:hAnsi="Poppins"/>
      <w:b/>
      <w:i w:val="0"/>
      <w:color w:val="000000" w:themeColor="text1"/>
    </w:rPr>
  </w:style>
  <w:style w:type="paragraph" w:customStyle="1" w:styleId="DocumentTitle">
    <w:name w:val="Document Title"/>
    <w:next w:val="DocumentSubtitle"/>
    <w:uiPriority w:val="26"/>
    <w:rsid w:val="002B1CC9"/>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2B1CC9"/>
    <w:pPr>
      <w:spacing w:after="0"/>
      <w:ind w:left="3969"/>
      <w:jc w:val="right"/>
    </w:pPr>
    <w:rPr>
      <w:noProof/>
      <w:sz w:val="18"/>
    </w:rPr>
  </w:style>
  <w:style w:type="paragraph" w:styleId="BalloonText">
    <w:name w:val="Balloon Text"/>
    <w:basedOn w:val="Normal"/>
    <w:link w:val="BalloonTextChar"/>
    <w:uiPriority w:val="99"/>
    <w:semiHidden/>
    <w:unhideWhenUsed/>
    <w:rsid w:val="002B1CC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CC9"/>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2B1CC9"/>
    <w:rPr>
      <w:rFonts w:ascii="Poppins" w:hAnsi="Poppins"/>
      <w:noProof/>
      <w:kern w:val="2"/>
      <w:sz w:val="18"/>
      <w:szCs w:val="22"/>
      <w:lang w:val="en-GB"/>
      <w14:ligatures w14:val="standardContextual"/>
    </w:rPr>
  </w:style>
  <w:style w:type="character" w:customStyle="1" w:styleId="Heading1Char">
    <w:name w:val="Heading 1 Char"/>
    <w:basedOn w:val="DefaultParagraphFont"/>
    <w:link w:val="Heading1"/>
    <w:uiPriority w:val="4"/>
    <w:rsid w:val="002B1CC9"/>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2B1CC9"/>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2B1CC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2B1CC9"/>
    <w:pPr>
      <w:spacing w:before="60" w:after="60"/>
    </w:pPr>
    <w:rPr>
      <w:lang w:eastAsia="en-NZ"/>
    </w:rPr>
  </w:style>
  <w:style w:type="paragraph" w:styleId="ListBullet">
    <w:name w:val="List Bullet"/>
    <w:basedOn w:val="Normal"/>
    <w:uiPriority w:val="99"/>
    <w:semiHidden/>
    <w:rsid w:val="002B1CC9"/>
    <w:pPr>
      <w:numPr>
        <w:numId w:val="10"/>
      </w:numPr>
      <w:contextualSpacing/>
    </w:pPr>
  </w:style>
  <w:style w:type="paragraph" w:styleId="ListBullet2">
    <w:name w:val="List Bullet 2"/>
    <w:basedOn w:val="Normal"/>
    <w:uiPriority w:val="99"/>
    <w:semiHidden/>
    <w:rsid w:val="002B1CC9"/>
    <w:pPr>
      <w:numPr>
        <w:numId w:val="11"/>
      </w:numPr>
      <w:contextualSpacing/>
    </w:pPr>
  </w:style>
  <w:style w:type="paragraph" w:styleId="ListBullet3">
    <w:name w:val="List Bullet 3"/>
    <w:basedOn w:val="Normal"/>
    <w:uiPriority w:val="99"/>
    <w:semiHidden/>
    <w:rsid w:val="002B1CC9"/>
    <w:pPr>
      <w:numPr>
        <w:numId w:val="12"/>
      </w:numPr>
      <w:contextualSpacing/>
    </w:pPr>
  </w:style>
  <w:style w:type="paragraph" w:styleId="ListBullet4">
    <w:name w:val="List Bullet 4"/>
    <w:basedOn w:val="Normal"/>
    <w:uiPriority w:val="99"/>
    <w:semiHidden/>
    <w:rsid w:val="002B1CC9"/>
    <w:pPr>
      <w:numPr>
        <w:numId w:val="13"/>
      </w:numPr>
      <w:contextualSpacing/>
    </w:pPr>
  </w:style>
  <w:style w:type="paragraph" w:styleId="ListBullet5">
    <w:name w:val="List Bullet 5"/>
    <w:basedOn w:val="Normal"/>
    <w:uiPriority w:val="99"/>
    <w:semiHidden/>
    <w:rsid w:val="002B1CC9"/>
    <w:pPr>
      <w:numPr>
        <w:numId w:val="14"/>
      </w:numPr>
      <w:contextualSpacing/>
    </w:pPr>
  </w:style>
  <w:style w:type="paragraph" w:styleId="ListNumber">
    <w:name w:val="List Number"/>
    <w:basedOn w:val="Normal"/>
    <w:uiPriority w:val="99"/>
    <w:semiHidden/>
    <w:rsid w:val="002B1CC9"/>
    <w:pPr>
      <w:numPr>
        <w:numId w:val="15"/>
      </w:numPr>
      <w:contextualSpacing/>
    </w:pPr>
  </w:style>
  <w:style w:type="paragraph" w:styleId="ListNumber2">
    <w:name w:val="List Number 2"/>
    <w:basedOn w:val="Normal"/>
    <w:uiPriority w:val="99"/>
    <w:semiHidden/>
    <w:rsid w:val="002B1CC9"/>
    <w:pPr>
      <w:numPr>
        <w:numId w:val="16"/>
      </w:numPr>
      <w:contextualSpacing/>
    </w:pPr>
  </w:style>
  <w:style w:type="paragraph" w:styleId="ListNumber3">
    <w:name w:val="List Number 3"/>
    <w:basedOn w:val="Normal"/>
    <w:uiPriority w:val="99"/>
    <w:semiHidden/>
    <w:rsid w:val="002B1CC9"/>
    <w:pPr>
      <w:numPr>
        <w:numId w:val="17"/>
      </w:numPr>
      <w:contextualSpacing/>
    </w:pPr>
  </w:style>
  <w:style w:type="paragraph" w:styleId="ListNumber4">
    <w:name w:val="List Number 4"/>
    <w:basedOn w:val="Normal"/>
    <w:uiPriority w:val="99"/>
    <w:semiHidden/>
    <w:rsid w:val="002B1CC9"/>
    <w:pPr>
      <w:numPr>
        <w:numId w:val="18"/>
      </w:numPr>
      <w:contextualSpacing/>
    </w:pPr>
  </w:style>
  <w:style w:type="paragraph" w:styleId="ListNumber5">
    <w:name w:val="List Number 5"/>
    <w:basedOn w:val="Normal"/>
    <w:uiPriority w:val="99"/>
    <w:semiHidden/>
    <w:rsid w:val="002B1CC9"/>
    <w:pPr>
      <w:numPr>
        <w:numId w:val="19"/>
      </w:numPr>
      <w:contextualSpacing/>
    </w:pPr>
  </w:style>
  <w:style w:type="paragraph" w:styleId="List">
    <w:name w:val="List"/>
    <w:basedOn w:val="Normal"/>
    <w:uiPriority w:val="99"/>
    <w:semiHidden/>
    <w:rsid w:val="002B1CC9"/>
    <w:pPr>
      <w:ind w:left="283" w:hanging="283"/>
      <w:contextualSpacing/>
    </w:pPr>
  </w:style>
  <w:style w:type="paragraph" w:styleId="List2">
    <w:name w:val="List 2"/>
    <w:basedOn w:val="Normal"/>
    <w:uiPriority w:val="99"/>
    <w:semiHidden/>
    <w:rsid w:val="002B1CC9"/>
    <w:pPr>
      <w:ind w:left="566" w:hanging="283"/>
      <w:contextualSpacing/>
    </w:pPr>
  </w:style>
  <w:style w:type="paragraph" w:styleId="List3">
    <w:name w:val="List 3"/>
    <w:basedOn w:val="Normal"/>
    <w:uiPriority w:val="99"/>
    <w:semiHidden/>
    <w:rsid w:val="002B1CC9"/>
    <w:pPr>
      <w:ind w:left="849" w:hanging="283"/>
      <w:contextualSpacing/>
    </w:pPr>
  </w:style>
  <w:style w:type="paragraph" w:styleId="List4">
    <w:name w:val="List 4"/>
    <w:basedOn w:val="Normal"/>
    <w:uiPriority w:val="99"/>
    <w:semiHidden/>
    <w:rsid w:val="002B1CC9"/>
    <w:pPr>
      <w:ind w:left="1132" w:hanging="283"/>
      <w:contextualSpacing/>
    </w:pPr>
  </w:style>
  <w:style w:type="paragraph" w:styleId="List5">
    <w:name w:val="List 5"/>
    <w:basedOn w:val="Normal"/>
    <w:uiPriority w:val="99"/>
    <w:semiHidden/>
    <w:rsid w:val="002B1CC9"/>
    <w:pPr>
      <w:ind w:left="1415" w:hanging="283"/>
      <w:contextualSpacing/>
    </w:pPr>
  </w:style>
  <w:style w:type="character" w:styleId="CommentReference">
    <w:name w:val="annotation reference"/>
    <w:basedOn w:val="DefaultParagraphFont"/>
    <w:uiPriority w:val="99"/>
    <w:semiHidden/>
    <w:unhideWhenUsed/>
    <w:rsid w:val="002B1CC9"/>
    <w:rPr>
      <w:sz w:val="16"/>
      <w:szCs w:val="16"/>
    </w:rPr>
  </w:style>
  <w:style w:type="paragraph" w:styleId="CommentText">
    <w:name w:val="annotation text"/>
    <w:basedOn w:val="Normal"/>
    <w:link w:val="CommentTextChar"/>
    <w:uiPriority w:val="99"/>
    <w:semiHidden/>
    <w:unhideWhenUsed/>
    <w:rsid w:val="002B1CC9"/>
  </w:style>
  <w:style w:type="character" w:customStyle="1" w:styleId="CommentTextChar">
    <w:name w:val="Comment Text Char"/>
    <w:basedOn w:val="DefaultParagraphFont"/>
    <w:link w:val="CommentText"/>
    <w:uiPriority w:val="99"/>
    <w:semiHidden/>
    <w:rsid w:val="002B1CC9"/>
    <w:rPr>
      <w:rFonts w:ascii="Poppins" w:hAnsi="Poppins"/>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2B1CC9"/>
    <w:rPr>
      <w:b/>
      <w:bCs/>
    </w:rPr>
  </w:style>
  <w:style w:type="character" w:customStyle="1" w:styleId="CommentSubjectChar">
    <w:name w:val="Comment Subject Char"/>
    <w:basedOn w:val="CommentTextChar"/>
    <w:link w:val="CommentSubject"/>
    <w:uiPriority w:val="99"/>
    <w:semiHidden/>
    <w:rsid w:val="002B1CC9"/>
    <w:rPr>
      <w:rFonts w:ascii="Poppins" w:hAnsi="Poppins"/>
      <w:b/>
      <w:bCs/>
      <w:kern w:val="2"/>
      <w:sz w:val="22"/>
      <w:szCs w:val="22"/>
      <w:lang w:val="en-GB"/>
      <w14:ligatures w14:val="standardContextual"/>
    </w:rPr>
  </w:style>
  <w:style w:type="character" w:styleId="Emphasis">
    <w:name w:val="Emphasis"/>
    <w:basedOn w:val="DefaultParagraphFont"/>
    <w:uiPriority w:val="27"/>
    <w:qFormat/>
    <w:rsid w:val="002B1CC9"/>
    <w:rPr>
      <w:rFonts w:ascii="Poppins" w:hAnsi="Poppins"/>
      <w:i/>
      <w:iCs/>
    </w:rPr>
  </w:style>
  <w:style w:type="paragraph" w:customStyle="1" w:styleId="DocumentSubtitle">
    <w:name w:val="Document Subtitle"/>
    <w:basedOn w:val="DocumentTitle"/>
    <w:next w:val="Normal"/>
    <w:uiPriority w:val="26"/>
    <w:rsid w:val="002B1CC9"/>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2B1CC9"/>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2B1CC9"/>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2B1CC9"/>
    <w:pPr>
      <w:numPr>
        <w:numId w:val="124"/>
      </w:numPr>
    </w:pPr>
  </w:style>
  <w:style w:type="paragraph" w:customStyle="1" w:styleId="Bullet2">
    <w:name w:val="Bullet 2"/>
    <w:basedOn w:val="BodyText"/>
    <w:uiPriority w:val="1"/>
    <w:qFormat/>
    <w:rsid w:val="002B1CC9"/>
    <w:pPr>
      <w:numPr>
        <w:numId w:val="125"/>
      </w:numPr>
    </w:pPr>
  </w:style>
  <w:style w:type="paragraph" w:customStyle="1" w:styleId="Bullet3">
    <w:name w:val="Bullet 3"/>
    <w:basedOn w:val="BodyText"/>
    <w:uiPriority w:val="1"/>
    <w:qFormat/>
    <w:rsid w:val="002B1CC9"/>
    <w:pPr>
      <w:numPr>
        <w:numId w:val="126"/>
      </w:numPr>
    </w:pPr>
  </w:style>
  <w:style w:type="paragraph" w:customStyle="1" w:styleId="NumberedBullet1">
    <w:name w:val="Numbered Bullet 1"/>
    <w:basedOn w:val="BodyText"/>
    <w:uiPriority w:val="5"/>
    <w:qFormat/>
    <w:rsid w:val="002B1CC9"/>
    <w:pPr>
      <w:numPr>
        <w:numId w:val="129"/>
      </w:numPr>
      <w:spacing w:before="60" w:after="60"/>
    </w:pPr>
  </w:style>
  <w:style w:type="paragraph" w:customStyle="1" w:styleId="NumberedBullet2">
    <w:name w:val="Numbered Bullet 2"/>
    <w:basedOn w:val="BodyText"/>
    <w:uiPriority w:val="5"/>
    <w:qFormat/>
    <w:rsid w:val="002B1CC9"/>
    <w:pPr>
      <w:numPr>
        <w:ilvl w:val="1"/>
        <w:numId w:val="129"/>
      </w:numPr>
      <w:tabs>
        <w:tab w:val="left" w:pos="709"/>
      </w:tabs>
    </w:pPr>
  </w:style>
  <w:style w:type="paragraph" w:customStyle="1" w:styleId="NumberedBullet3">
    <w:name w:val="Numbered Bullet 3"/>
    <w:basedOn w:val="BodyText"/>
    <w:uiPriority w:val="5"/>
    <w:qFormat/>
    <w:rsid w:val="002B1CC9"/>
    <w:pPr>
      <w:numPr>
        <w:ilvl w:val="2"/>
        <w:numId w:val="129"/>
      </w:numPr>
      <w:tabs>
        <w:tab w:val="left" w:pos="1276"/>
      </w:tabs>
    </w:pPr>
  </w:style>
  <w:style w:type="numbering" w:customStyle="1" w:styleId="NumberedBulletsList">
    <w:name w:val="Numbered Bullets List"/>
    <w:uiPriority w:val="99"/>
    <w:rsid w:val="002B1CC9"/>
    <w:pPr>
      <w:numPr>
        <w:numId w:val="20"/>
      </w:numPr>
    </w:pPr>
  </w:style>
  <w:style w:type="paragraph" w:customStyle="1" w:styleId="Indent1">
    <w:name w:val="Indent 1"/>
    <w:basedOn w:val="BodyText"/>
    <w:uiPriority w:val="6"/>
    <w:semiHidden/>
    <w:unhideWhenUsed/>
    <w:qFormat/>
    <w:rsid w:val="002B1CC9"/>
    <w:pPr>
      <w:ind w:left="284"/>
    </w:pPr>
  </w:style>
  <w:style w:type="paragraph" w:customStyle="1" w:styleId="Indent2">
    <w:name w:val="Indent 2"/>
    <w:basedOn w:val="BodyText"/>
    <w:uiPriority w:val="6"/>
    <w:semiHidden/>
    <w:unhideWhenUsed/>
    <w:qFormat/>
    <w:rsid w:val="002B1CC9"/>
    <w:pPr>
      <w:ind w:left="567"/>
    </w:pPr>
  </w:style>
  <w:style w:type="paragraph" w:customStyle="1" w:styleId="Indent3">
    <w:name w:val="Indent 3"/>
    <w:basedOn w:val="BodyText"/>
    <w:uiPriority w:val="6"/>
    <w:semiHidden/>
    <w:unhideWhenUsed/>
    <w:qFormat/>
    <w:rsid w:val="002B1CC9"/>
    <w:pPr>
      <w:ind w:left="851"/>
    </w:pPr>
  </w:style>
  <w:style w:type="paragraph" w:customStyle="1" w:styleId="ShadedHeading">
    <w:name w:val="Shaded Heading"/>
    <w:basedOn w:val="BodyText"/>
    <w:next w:val="ShadedBody"/>
    <w:uiPriority w:val="10"/>
    <w:rsid w:val="002B1CC9"/>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2B1CC9"/>
    <w:rPr>
      <w:color w:val="808080"/>
    </w:rPr>
  </w:style>
  <w:style w:type="paragraph" w:customStyle="1" w:styleId="Authors">
    <w:name w:val="Authors"/>
    <w:basedOn w:val="Footer"/>
    <w:link w:val="AuthorsChar"/>
    <w:uiPriority w:val="99"/>
    <w:rsid w:val="002B1CC9"/>
    <w:pPr>
      <w:spacing w:before="60" w:after="60"/>
    </w:pPr>
  </w:style>
  <w:style w:type="character" w:customStyle="1" w:styleId="Heading4Char">
    <w:name w:val="Heading 4 Char"/>
    <w:aliases w:val="Heading 4 (table &amp; chart) Char"/>
    <w:basedOn w:val="DefaultParagraphFont"/>
    <w:link w:val="Heading4"/>
    <w:uiPriority w:val="23"/>
    <w:semiHidden/>
    <w:rsid w:val="002B1CC9"/>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2B1CC9"/>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2B1CC9"/>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2B1CC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2B1CC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2B1CC9"/>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2B1CC9"/>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2B1CC9"/>
    <w:rPr>
      <w:b/>
    </w:rPr>
  </w:style>
  <w:style w:type="character" w:customStyle="1" w:styleId="HighlightAccent4">
    <w:name w:val="Highlight Accent 4"/>
    <w:basedOn w:val="DefaultParagraphFont"/>
    <w:uiPriority w:val="9"/>
    <w:qFormat/>
    <w:rsid w:val="002B1CC9"/>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2B1CC9"/>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2B1CC9"/>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2B1CC9"/>
    <w:rPr>
      <w:color w:val="000000" w:themeColor="text1"/>
      <w:u w:val="single"/>
    </w:rPr>
  </w:style>
  <w:style w:type="paragraph" w:styleId="ListParagraph">
    <w:name w:val="List Paragraph"/>
    <w:basedOn w:val="Normal"/>
    <w:uiPriority w:val="35"/>
    <w:qFormat/>
    <w:rsid w:val="002B1CC9"/>
    <w:pPr>
      <w:ind w:left="720"/>
      <w:contextualSpacing/>
    </w:pPr>
  </w:style>
  <w:style w:type="paragraph" w:customStyle="1" w:styleId="Heading1Numbered">
    <w:name w:val="Heading 1 Numbered"/>
    <w:basedOn w:val="Heading1"/>
    <w:next w:val="BodyText"/>
    <w:uiPriority w:val="4"/>
    <w:qFormat/>
    <w:rsid w:val="002B1CC9"/>
    <w:pPr>
      <w:numPr>
        <w:numId w:val="130"/>
      </w:numPr>
    </w:pPr>
  </w:style>
  <w:style w:type="character" w:customStyle="1" w:styleId="HighlightAccent2">
    <w:name w:val="Highlight Accent 2"/>
    <w:basedOn w:val="DefaultParagraphFont"/>
    <w:uiPriority w:val="9"/>
    <w:qFormat/>
    <w:rsid w:val="002B1CC9"/>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2B1CC9"/>
    <w:rPr>
      <w:b/>
      <w:i/>
    </w:rPr>
  </w:style>
  <w:style w:type="paragraph" w:styleId="NoSpacing">
    <w:name w:val="No Spacing"/>
    <w:next w:val="BodyText"/>
    <w:rsid w:val="002B1CC9"/>
    <w:pPr>
      <w:spacing w:after="0"/>
    </w:pPr>
    <w:rPr>
      <w:sz w:val="18"/>
      <w:lang w:val="en-GB"/>
    </w:rPr>
  </w:style>
  <w:style w:type="paragraph" w:styleId="TOC2">
    <w:name w:val="toc 2"/>
    <w:basedOn w:val="Normal"/>
    <w:next w:val="Normal"/>
    <w:autoRedefine/>
    <w:uiPriority w:val="39"/>
    <w:rsid w:val="002B1CC9"/>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2B1CC9"/>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2B1CC9"/>
    <w:pPr>
      <w:framePr w:wrap="notBeside" w:hAnchor="text" w:y="710"/>
    </w:pPr>
  </w:style>
  <w:style w:type="paragraph" w:customStyle="1" w:styleId="Dateofpapers">
    <w:name w:val="Date of papers"/>
    <w:basedOn w:val="Footer"/>
    <w:link w:val="DateofpapersChar"/>
    <w:uiPriority w:val="99"/>
    <w:rsid w:val="002B1CC9"/>
    <w:pPr>
      <w:spacing w:before="60" w:after="60"/>
    </w:pPr>
  </w:style>
  <w:style w:type="paragraph" w:customStyle="1" w:styleId="Introtext">
    <w:name w:val="Intro text"/>
    <w:basedOn w:val="Normal"/>
    <w:uiPriority w:val="99"/>
    <w:qFormat/>
    <w:rsid w:val="002B1CC9"/>
    <w:rPr>
      <w:color w:val="3F0731" w:themeColor="text2"/>
      <w:sz w:val="24"/>
    </w:rPr>
  </w:style>
  <w:style w:type="paragraph" w:customStyle="1" w:styleId="FrameBody">
    <w:name w:val="Frame Body"/>
    <w:basedOn w:val="FrameHeading"/>
    <w:uiPriority w:val="13"/>
    <w:rsid w:val="002B1CC9"/>
    <w:pPr>
      <w:framePr w:wrap="around"/>
    </w:pPr>
    <w:rPr>
      <w:b w:val="0"/>
      <w:sz w:val="20"/>
    </w:rPr>
  </w:style>
  <w:style w:type="paragraph" w:styleId="BodyText">
    <w:name w:val="Body Text"/>
    <w:link w:val="BodyTextChar"/>
    <w:qFormat/>
    <w:rsid w:val="002B1CC9"/>
    <w:rPr>
      <w:rFonts w:ascii="Poppins" w:hAnsi="Poppins"/>
      <w:color w:val="000000" w:themeColor="text1"/>
      <w:lang w:val="en-GB"/>
    </w:rPr>
  </w:style>
  <w:style w:type="character" w:customStyle="1" w:styleId="BodyTextChar">
    <w:name w:val="Body Text Char"/>
    <w:basedOn w:val="DefaultParagraphFont"/>
    <w:link w:val="BodyText"/>
    <w:rsid w:val="002B1CC9"/>
    <w:rPr>
      <w:rFonts w:ascii="Poppins" w:hAnsi="Poppins"/>
      <w:color w:val="000000" w:themeColor="text1"/>
      <w:lang w:val="en-GB"/>
    </w:rPr>
  </w:style>
  <w:style w:type="numbering" w:customStyle="1" w:styleId="Bullets">
    <w:name w:val="Bullets"/>
    <w:uiPriority w:val="99"/>
    <w:rsid w:val="002B1CC9"/>
    <w:pPr>
      <w:numPr>
        <w:numId w:val="23"/>
      </w:numPr>
    </w:pPr>
  </w:style>
  <w:style w:type="paragraph" w:customStyle="1" w:styleId="TableTitle">
    <w:name w:val="Table Title"/>
    <w:basedOn w:val="BodyText"/>
    <w:next w:val="BodyText"/>
    <w:uiPriority w:val="6"/>
    <w:qFormat/>
    <w:rsid w:val="002B1CC9"/>
    <w:pPr>
      <w:keepNext/>
      <w:keepLines/>
      <w:spacing w:before="120"/>
    </w:pPr>
    <w:rPr>
      <w:rFonts w:cstheme="majorHAnsi"/>
      <w:b/>
      <w:color w:val="3F0731" w:themeColor="text2"/>
    </w:rPr>
  </w:style>
  <w:style w:type="paragraph" w:customStyle="1" w:styleId="ShadedBody">
    <w:name w:val="Shaded Body"/>
    <w:basedOn w:val="ShadedHeading"/>
    <w:uiPriority w:val="11"/>
    <w:rsid w:val="002B1CC9"/>
    <w:pPr>
      <w:keepNext w:val="0"/>
      <w:spacing w:before="0"/>
    </w:pPr>
    <w:rPr>
      <w:sz w:val="20"/>
    </w:rPr>
  </w:style>
  <w:style w:type="paragraph" w:customStyle="1" w:styleId="FrameHeading">
    <w:name w:val="Frame Heading"/>
    <w:basedOn w:val="BodyText"/>
    <w:next w:val="FrameBody"/>
    <w:uiPriority w:val="12"/>
    <w:rsid w:val="002B1CC9"/>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2B1CC9"/>
    <w:rPr>
      <w:rFonts w:ascii="Poppins" w:hAnsi="Poppins"/>
      <w:kern w:val="2"/>
      <w:sz w:val="22"/>
      <w:szCs w:val="22"/>
      <w:lang w:val="en-GB"/>
      <w14:ligatures w14:val="standardContextual"/>
    </w:rPr>
  </w:style>
  <w:style w:type="character" w:customStyle="1" w:styleId="DateofpapersChar">
    <w:name w:val="Date of papers Char"/>
    <w:basedOn w:val="FooterChar"/>
    <w:link w:val="Dateofpapers"/>
    <w:uiPriority w:val="99"/>
    <w:rsid w:val="002B1CC9"/>
    <w:rPr>
      <w:rFonts w:ascii="Poppins" w:hAnsi="Poppins"/>
      <w:kern w:val="2"/>
      <w:sz w:val="22"/>
      <w:szCs w:val="22"/>
      <w:lang w:val="en-GB"/>
      <w14:ligatures w14:val="standardContextual"/>
    </w:rPr>
  </w:style>
  <w:style w:type="paragraph" w:customStyle="1" w:styleId="CVName">
    <w:name w:val="CV Name"/>
    <w:basedOn w:val="BodyText"/>
    <w:uiPriority w:val="99"/>
    <w:qFormat/>
    <w:rsid w:val="002B1CC9"/>
    <w:pPr>
      <w:spacing w:before="60" w:after="0"/>
    </w:pPr>
    <w:rPr>
      <w:b/>
      <w:bCs/>
      <w:color w:val="3F0731" w:themeColor="text2"/>
      <w:sz w:val="22"/>
    </w:rPr>
  </w:style>
  <w:style w:type="paragraph" w:customStyle="1" w:styleId="CVlocation">
    <w:name w:val="CV location"/>
    <w:basedOn w:val="BodyText"/>
    <w:uiPriority w:val="99"/>
    <w:rsid w:val="002B1CC9"/>
    <w:pPr>
      <w:spacing w:after="0"/>
    </w:pPr>
    <w:rPr>
      <w:sz w:val="18"/>
    </w:rPr>
  </w:style>
  <w:style w:type="paragraph" w:customStyle="1" w:styleId="CVTitle">
    <w:name w:val="CV Title"/>
    <w:basedOn w:val="BodyText"/>
    <w:uiPriority w:val="99"/>
    <w:qFormat/>
    <w:rsid w:val="002B1CC9"/>
    <w:pPr>
      <w:spacing w:after="0"/>
    </w:pPr>
  </w:style>
  <w:style w:type="paragraph" w:customStyle="1" w:styleId="Backcoverdisclaimer">
    <w:name w:val="Back cover disclaimer"/>
    <w:basedOn w:val="Footer"/>
    <w:uiPriority w:val="99"/>
    <w:qFormat/>
    <w:rsid w:val="002B1CC9"/>
    <w:pPr>
      <w:tabs>
        <w:tab w:val="clear" w:pos="4513"/>
        <w:tab w:val="clear" w:pos="9026"/>
      </w:tabs>
      <w:spacing w:after="160"/>
    </w:pPr>
    <w:rPr>
      <w:noProof/>
      <w:sz w:val="18"/>
    </w:rPr>
  </w:style>
  <w:style w:type="paragraph" w:customStyle="1" w:styleId="Disclaimertext">
    <w:name w:val="Disclaimer text"/>
    <w:basedOn w:val="Backcoverdisclaimer"/>
    <w:uiPriority w:val="99"/>
    <w:rsid w:val="002B1CC9"/>
  </w:style>
  <w:style w:type="paragraph" w:customStyle="1" w:styleId="SourceNotes">
    <w:name w:val="Source &amp; Notes"/>
    <w:basedOn w:val="BodyText"/>
    <w:uiPriority w:val="99"/>
    <w:qFormat/>
    <w:rsid w:val="002B1CC9"/>
    <w:pPr>
      <w:tabs>
        <w:tab w:val="left" w:pos="709"/>
      </w:tabs>
      <w:contextualSpacing/>
    </w:pPr>
    <w:rPr>
      <w:sz w:val="16"/>
    </w:rPr>
  </w:style>
  <w:style w:type="character" w:styleId="UnresolvedMention">
    <w:name w:val="Unresolved Mention"/>
    <w:basedOn w:val="DefaultParagraphFont"/>
    <w:uiPriority w:val="99"/>
    <w:semiHidden/>
    <w:unhideWhenUsed/>
    <w:rsid w:val="002B1CC9"/>
    <w:rPr>
      <w:color w:val="605E5C"/>
      <w:shd w:val="clear" w:color="auto" w:fill="E1DFDD"/>
    </w:rPr>
  </w:style>
  <w:style w:type="character" w:styleId="FollowedHyperlink">
    <w:name w:val="FollowedHyperlink"/>
    <w:basedOn w:val="DefaultParagraphFont"/>
    <w:uiPriority w:val="99"/>
    <w:semiHidden/>
    <w:unhideWhenUsed/>
    <w:rsid w:val="002B1CC9"/>
    <w:rPr>
      <w:color w:val="3F87AA" w:themeColor="followedHyperlink"/>
      <w:u w:val="single"/>
    </w:rPr>
  </w:style>
  <w:style w:type="paragraph" w:customStyle="1" w:styleId="SectionHeading">
    <w:name w:val="Section Heading"/>
    <w:basedOn w:val="DocumentTitle"/>
    <w:uiPriority w:val="99"/>
    <w:rsid w:val="002B1CC9"/>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2B1CC9"/>
    <w:pPr>
      <w:framePr w:w="10038" w:wrap="notBeside" w:vAnchor="page" w:hAnchor="page" w:x="397" w:y="14053" w:anchorLock="1"/>
      <w:numPr>
        <w:numId w:val="131"/>
      </w:numPr>
      <w:spacing w:after="120" w:line="240" w:lineRule="auto"/>
      <w:ind w:right="306"/>
    </w:pPr>
    <w:rPr>
      <w:b/>
      <w:bCs/>
      <w:color w:val="000000" w:themeColor="text1"/>
      <w:kern w:val="0"/>
      <w:sz w:val="56"/>
      <w:szCs w:val="24"/>
      <w14:ligatures w14:val="none"/>
    </w:rPr>
  </w:style>
  <w:style w:type="paragraph" w:customStyle="1" w:styleId="SectionSubtitle">
    <w:name w:val="Section Subtitle"/>
    <w:basedOn w:val="Normal"/>
    <w:uiPriority w:val="99"/>
    <w:qFormat/>
    <w:rsid w:val="002B1CC9"/>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2B1CC9"/>
  </w:style>
  <w:style w:type="paragraph" w:customStyle="1" w:styleId="Shadedheading0">
    <w:name w:val="Shaded heading"/>
    <w:basedOn w:val="SectionHeader"/>
    <w:uiPriority w:val="99"/>
    <w:qFormat/>
    <w:rsid w:val="002B1CC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2B1CC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2B1CC9"/>
    <w:pPr>
      <w:tabs>
        <w:tab w:val="center" w:pos="1438"/>
      </w:tabs>
      <w:spacing w:before="60" w:after="0"/>
    </w:pPr>
    <w:rPr>
      <w:color w:val="3F0731" w:themeColor="text2"/>
      <w:sz w:val="18"/>
    </w:rPr>
  </w:style>
  <w:style w:type="paragraph" w:styleId="NormalWeb">
    <w:name w:val="Normal (Web)"/>
    <w:basedOn w:val="Normal"/>
    <w:uiPriority w:val="99"/>
    <w:unhideWhenUsed/>
    <w:rsid w:val="002B1CC9"/>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2B1CC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2B1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2B1CC9"/>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2B1CC9"/>
    <w:pPr>
      <w:spacing w:before="160"/>
      <w:jc w:val="center"/>
    </w:pPr>
    <w:rPr>
      <w:i/>
      <w:iCs/>
      <w:color w:val="404040" w:themeColor="text1" w:themeTint="BF"/>
    </w:rPr>
  </w:style>
  <w:style w:type="character" w:customStyle="1" w:styleId="QuoteChar">
    <w:name w:val="Quote Char"/>
    <w:basedOn w:val="DefaultParagraphFont"/>
    <w:link w:val="Quote"/>
    <w:uiPriority w:val="30"/>
    <w:rsid w:val="002B1CC9"/>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2B1CC9"/>
    <w:rPr>
      <w:i/>
      <w:iCs/>
      <w:color w:val="2F0524" w:themeColor="accent1" w:themeShade="BF"/>
    </w:rPr>
  </w:style>
  <w:style w:type="character" w:styleId="IntenseReference">
    <w:name w:val="Intense Reference"/>
    <w:basedOn w:val="DefaultParagraphFont"/>
    <w:uiPriority w:val="33"/>
    <w:qFormat/>
    <w:rsid w:val="002B1CC9"/>
    <w:rPr>
      <w:b/>
      <w:bCs/>
      <w:smallCaps/>
      <w:color w:val="2F0524" w:themeColor="accent1" w:themeShade="BF"/>
      <w:spacing w:val="5"/>
    </w:rPr>
  </w:style>
  <w:style w:type="paragraph" w:styleId="Caption">
    <w:name w:val="caption"/>
    <w:basedOn w:val="Normal"/>
    <w:next w:val="Normal"/>
    <w:uiPriority w:val="36"/>
    <w:semiHidden/>
    <w:qFormat/>
    <w:rsid w:val="002B1CC9"/>
    <w:pPr>
      <w:spacing w:after="200" w:line="240" w:lineRule="auto"/>
    </w:pPr>
    <w:rPr>
      <w:i/>
      <w:iCs/>
      <w:color w:val="3F0731" w:themeColor="text2"/>
      <w:sz w:val="18"/>
      <w:szCs w:val="18"/>
    </w:rPr>
  </w:style>
  <w:style w:type="character" w:styleId="Strong">
    <w:name w:val="Strong"/>
    <w:basedOn w:val="DefaultParagraphFont"/>
    <w:uiPriority w:val="29"/>
    <w:semiHidden/>
    <w:qFormat/>
    <w:rsid w:val="002B1CC9"/>
    <w:rPr>
      <w:b/>
      <w:bCs/>
    </w:rPr>
  </w:style>
  <w:style w:type="character" w:styleId="SubtleEmphasis">
    <w:name w:val="Subtle Emphasis"/>
    <w:basedOn w:val="DefaultParagraphFont"/>
    <w:uiPriority w:val="26"/>
    <w:semiHidden/>
    <w:qFormat/>
    <w:rsid w:val="002B1CC9"/>
    <w:rPr>
      <w:i/>
      <w:iCs/>
      <w:color w:val="404040" w:themeColor="text1" w:themeTint="BF"/>
    </w:rPr>
  </w:style>
  <w:style w:type="character" w:styleId="SubtleReference">
    <w:name w:val="Subtle Reference"/>
    <w:basedOn w:val="DefaultParagraphFont"/>
    <w:uiPriority w:val="32"/>
    <w:semiHidden/>
    <w:qFormat/>
    <w:rsid w:val="002B1CC9"/>
    <w:rPr>
      <w:smallCaps/>
      <w:color w:val="5A5A5A" w:themeColor="text1" w:themeTint="A5"/>
    </w:rPr>
  </w:style>
  <w:style w:type="character" w:styleId="BookTitle">
    <w:name w:val="Book Title"/>
    <w:basedOn w:val="DefaultParagraphFont"/>
    <w:uiPriority w:val="34"/>
    <w:semiHidden/>
    <w:qFormat/>
    <w:rsid w:val="002B1CC9"/>
    <w:rPr>
      <w:b/>
      <w:bCs/>
      <w:i/>
      <w:iCs/>
      <w:spacing w:val="5"/>
    </w:rPr>
  </w:style>
  <w:style w:type="table" w:styleId="GridTable4-Accent2">
    <w:name w:val="Grid Table 4 Accent 2"/>
    <w:basedOn w:val="TableNormal"/>
    <w:uiPriority w:val="49"/>
    <w:rsid w:val="002B1CC9"/>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FootnoteText">
    <w:name w:val="footnote text"/>
    <w:basedOn w:val="Normal"/>
    <w:link w:val="FootnoteTextChar"/>
    <w:uiPriority w:val="99"/>
    <w:semiHidden/>
    <w:unhideWhenUsed/>
    <w:rsid w:val="00616C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6C2D"/>
    <w:rPr>
      <w:rFonts w:ascii="Poppins" w:hAnsi="Poppins"/>
      <w:kern w:val="2"/>
      <w:lang w:val="en-GB"/>
      <w14:ligatures w14:val="standardContextual"/>
    </w:rPr>
  </w:style>
  <w:style w:type="character" w:styleId="FootnoteReference">
    <w:name w:val="footnote reference"/>
    <w:basedOn w:val="DefaultParagraphFont"/>
    <w:uiPriority w:val="99"/>
    <w:semiHidden/>
    <w:unhideWhenUsed/>
    <w:rsid w:val="00616C2D"/>
    <w:rPr>
      <w:vertAlign w:val="superscript"/>
    </w:rPr>
  </w:style>
  <w:style w:type="table" w:customStyle="1" w:styleId="TableGrid0">
    <w:name w:val="TableGrid"/>
    <w:rsid w:val="00616C2D"/>
    <w:pPr>
      <w:spacing w:after="0"/>
    </w:pPr>
    <w:rPr>
      <w:rFonts w:eastAsiaTheme="minorEastAsia"/>
      <w:kern w:val="2"/>
      <w:sz w:val="24"/>
      <w:szCs w:val="24"/>
      <w:lang w:val="en-GB" w:eastAsia="en-GB"/>
      <w14:ligatures w14:val="standardContextual"/>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616C2D"/>
    <w:pPr>
      <w:spacing w:after="7" w:line="250" w:lineRule="auto"/>
    </w:pPr>
    <w:rPr>
      <w:rFonts w:ascii="Arial" w:eastAsia="Arial" w:hAnsi="Arial" w:cs="Arial"/>
      <w:color w:val="202124"/>
      <w:kern w:val="2"/>
      <w:szCs w:val="24"/>
      <w:lang w:val="en-GB" w:eastAsia="en-GB"/>
      <w14:ligatures w14:val="standardContextual"/>
    </w:rPr>
  </w:style>
  <w:style w:type="character" w:customStyle="1" w:styleId="footnotedescriptionChar">
    <w:name w:val="footnote description Char"/>
    <w:link w:val="footnotedescription"/>
    <w:rsid w:val="00616C2D"/>
    <w:rPr>
      <w:rFonts w:ascii="Arial" w:eastAsia="Arial" w:hAnsi="Arial" w:cs="Arial"/>
      <w:color w:val="202124"/>
      <w:kern w:val="2"/>
      <w:szCs w:val="24"/>
      <w:lang w:val="en-GB" w:eastAsia="en-GB"/>
      <w14:ligatures w14:val="standardContextual"/>
    </w:rPr>
  </w:style>
  <w:style w:type="character" w:customStyle="1" w:styleId="footnotemark">
    <w:name w:val="footnote mark"/>
    <w:hidden/>
    <w:rsid w:val="00616C2D"/>
    <w:rPr>
      <w:rFonts w:ascii="Times New Roman" w:eastAsia="Times New Roman" w:hAnsi="Times New Roman" w:cs="Times New Roman"/>
      <w:color w:val="000000"/>
      <w:sz w:val="20"/>
      <w:vertAlign w:val="superscript"/>
    </w:rPr>
  </w:style>
  <w:style w:type="character" w:customStyle="1" w:styleId="normaltextrun">
    <w:name w:val="normaltextrun"/>
    <w:basedOn w:val="DefaultParagraphFont"/>
    <w:rsid w:val="00AE062F"/>
  </w:style>
  <w:style w:type="character" w:customStyle="1" w:styleId="eop">
    <w:name w:val="eop"/>
    <w:basedOn w:val="DefaultParagraphFont"/>
    <w:rsid w:val="00AE062F"/>
  </w:style>
  <w:style w:type="paragraph" w:customStyle="1" w:styleId="paragraph">
    <w:name w:val="paragraph"/>
    <w:basedOn w:val="Normal"/>
    <w:rsid w:val="00AE062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5D622A"/>
    <w:pPr>
      <w:spacing w:after="0"/>
    </w:pPr>
    <w:rPr>
      <w:rFonts w:ascii="Poppins" w:hAnsi="Poppins"/>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825972985">
      <w:bodyDiv w:val="1"/>
      <w:marLeft w:val="0"/>
      <w:marRight w:val="0"/>
      <w:marTop w:val="0"/>
      <w:marBottom w:val="0"/>
      <w:divBdr>
        <w:top w:val="none" w:sz="0" w:space="0" w:color="auto"/>
        <w:left w:val="none" w:sz="0" w:space="0" w:color="auto"/>
        <w:bottom w:val="none" w:sz="0" w:space="0" w:color="auto"/>
        <w:right w:val="none" w:sz="0" w:space="0" w:color="auto"/>
      </w:divBdr>
      <w:divsChild>
        <w:div w:id="871646560">
          <w:marLeft w:val="0"/>
          <w:marRight w:val="0"/>
          <w:marTop w:val="0"/>
          <w:marBottom w:val="0"/>
          <w:divBdr>
            <w:top w:val="none" w:sz="0" w:space="0" w:color="auto"/>
            <w:left w:val="none" w:sz="0" w:space="0" w:color="auto"/>
            <w:bottom w:val="none" w:sz="0" w:space="0" w:color="auto"/>
            <w:right w:val="none" w:sz="0" w:space="0" w:color="auto"/>
          </w:divBdr>
          <w:divsChild>
            <w:div w:id="1551847041">
              <w:marLeft w:val="0"/>
              <w:marRight w:val="0"/>
              <w:marTop w:val="0"/>
              <w:marBottom w:val="0"/>
              <w:divBdr>
                <w:top w:val="none" w:sz="0" w:space="0" w:color="auto"/>
                <w:left w:val="none" w:sz="0" w:space="0" w:color="auto"/>
                <w:bottom w:val="none" w:sz="0" w:space="0" w:color="auto"/>
                <w:right w:val="none" w:sz="0" w:space="0" w:color="auto"/>
              </w:divBdr>
            </w:div>
          </w:divsChild>
        </w:div>
        <w:div w:id="1749839150">
          <w:marLeft w:val="0"/>
          <w:marRight w:val="0"/>
          <w:marTop w:val="0"/>
          <w:marBottom w:val="0"/>
          <w:divBdr>
            <w:top w:val="none" w:sz="0" w:space="0" w:color="auto"/>
            <w:left w:val="none" w:sz="0" w:space="0" w:color="auto"/>
            <w:bottom w:val="none" w:sz="0" w:space="0" w:color="auto"/>
            <w:right w:val="none" w:sz="0" w:space="0" w:color="auto"/>
          </w:divBdr>
          <w:divsChild>
            <w:div w:id="1524393233">
              <w:marLeft w:val="0"/>
              <w:marRight w:val="0"/>
              <w:marTop w:val="0"/>
              <w:marBottom w:val="0"/>
              <w:divBdr>
                <w:top w:val="none" w:sz="0" w:space="0" w:color="auto"/>
                <w:left w:val="none" w:sz="0" w:space="0" w:color="auto"/>
                <w:bottom w:val="none" w:sz="0" w:space="0" w:color="auto"/>
                <w:right w:val="none" w:sz="0" w:space="0" w:color="auto"/>
              </w:divBdr>
            </w:div>
          </w:divsChild>
        </w:div>
        <w:div w:id="934628888">
          <w:marLeft w:val="0"/>
          <w:marRight w:val="0"/>
          <w:marTop w:val="0"/>
          <w:marBottom w:val="0"/>
          <w:divBdr>
            <w:top w:val="none" w:sz="0" w:space="0" w:color="auto"/>
            <w:left w:val="none" w:sz="0" w:space="0" w:color="auto"/>
            <w:bottom w:val="none" w:sz="0" w:space="0" w:color="auto"/>
            <w:right w:val="none" w:sz="0" w:space="0" w:color="auto"/>
          </w:divBdr>
          <w:divsChild>
            <w:div w:id="116825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098014089">
      <w:bodyDiv w:val="1"/>
      <w:marLeft w:val="0"/>
      <w:marRight w:val="0"/>
      <w:marTop w:val="0"/>
      <w:marBottom w:val="0"/>
      <w:divBdr>
        <w:top w:val="none" w:sz="0" w:space="0" w:color="auto"/>
        <w:left w:val="none" w:sz="0" w:space="0" w:color="auto"/>
        <w:bottom w:val="none" w:sz="0" w:space="0" w:color="auto"/>
        <w:right w:val="none" w:sz="0" w:space="0" w:color="auto"/>
      </w:divBdr>
      <w:divsChild>
        <w:div w:id="1288273638">
          <w:marLeft w:val="0"/>
          <w:marRight w:val="0"/>
          <w:marTop w:val="0"/>
          <w:marBottom w:val="0"/>
          <w:divBdr>
            <w:top w:val="none" w:sz="0" w:space="0" w:color="auto"/>
            <w:left w:val="none" w:sz="0" w:space="0" w:color="auto"/>
            <w:bottom w:val="none" w:sz="0" w:space="0" w:color="auto"/>
            <w:right w:val="none" w:sz="0" w:space="0" w:color="auto"/>
          </w:divBdr>
          <w:divsChild>
            <w:div w:id="1452675009">
              <w:marLeft w:val="0"/>
              <w:marRight w:val="0"/>
              <w:marTop w:val="0"/>
              <w:marBottom w:val="0"/>
              <w:divBdr>
                <w:top w:val="none" w:sz="0" w:space="0" w:color="auto"/>
                <w:left w:val="none" w:sz="0" w:space="0" w:color="auto"/>
                <w:bottom w:val="none" w:sz="0" w:space="0" w:color="auto"/>
                <w:right w:val="none" w:sz="0" w:space="0" w:color="auto"/>
              </w:divBdr>
            </w:div>
            <w:div w:id="1702508524">
              <w:marLeft w:val="0"/>
              <w:marRight w:val="0"/>
              <w:marTop w:val="0"/>
              <w:marBottom w:val="0"/>
              <w:divBdr>
                <w:top w:val="none" w:sz="0" w:space="0" w:color="auto"/>
                <w:left w:val="none" w:sz="0" w:space="0" w:color="auto"/>
                <w:bottom w:val="none" w:sz="0" w:space="0" w:color="auto"/>
                <w:right w:val="none" w:sz="0" w:space="0" w:color="auto"/>
              </w:divBdr>
            </w:div>
          </w:divsChild>
        </w:div>
        <w:div w:id="371152216">
          <w:marLeft w:val="0"/>
          <w:marRight w:val="0"/>
          <w:marTop w:val="0"/>
          <w:marBottom w:val="0"/>
          <w:divBdr>
            <w:top w:val="none" w:sz="0" w:space="0" w:color="auto"/>
            <w:left w:val="none" w:sz="0" w:space="0" w:color="auto"/>
            <w:bottom w:val="none" w:sz="0" w:space="0" w:color="auto"/>
            <w:right w:val="none" w:sz="0" w:space="0" w:color="auto"/>
          </w:divBdr>
          <w:divsChild>
            <w:div w:id="96431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jemen.ojobo\Downloads\738261_NESO%20Word%20Template%20-%20Blank_S2_Oct_24%20(1).dotx" TargetMode="External"/></Relationships>
</file>

<file path=word/documenttasks/documenttasks1.xml><?xml version="1.0" encoding="utf-8"?>
<t:Tasks xmlns:t="http://schemas.microsoft.com/office/tasks/2019/documenttasks" xmlns:oel="http://schemas.microsoft.com/office/2019/extlst">
  <t:Task id="{ACAB0977-EFE1-4BC9-80BF-FD3E528063DB}">
    <t:Anchor>
      <t:Comment id="17468710"/>
    </t:Anchor>
    <t:History>
      <t:Event id="{27280A62-BD37-4C6A-BA06-545A0A7D6C4B}" time="2025-02-19T16:57:20.083Z">
        <t:Attribution userId="S::ejemen.ojobo@uk.nationalgrid.com::25260a35-64c9-4e48-ac89-9dc653283499" userProvider="AD" userName="Ejemen Ojobo (NESO)"/>
        <t:Anchor>
          <t:Comment id="17468710"/>
        </t:Anchor>
        <t:Create/>
      </t:Event>
      <t:Event id="{FA11B088-D809-4B60-A7BB-021A38F60719}" time="2025-02-19T16:57:20.083Z">
        <t:Attribution userId="S::ejemen.ojobo@uk.nationalgrid.com::25260a35-64c9-4e48-ac89-9dc653283499" userProvider="AD" userName="Ejemen Ojobo (NESO)"/>
        <t:Anchor>
          <t:Comment id="17468710"/>
        </t:Anchor>
        <t:Assign userId="S::Michael.Coldwell@uk.nationalgrid.com::d91c4861-3dbf-4fe2-8da1-5e11eab32812" userProvider="AD" userName="Michael Coldwell (NESO)"/>
      </t:Event>
      <t:Event id="{E4961FE0-07A9-4BC5-ADCA-4B0666971AB5}" time="2025-02-19T16:57:20.083Z">
        <t:Attribution userId="S::ejemen.ojobo@uk.nationalgrid.com::25260a35-64c9-4e48-ac89-9dc653283499" userProvider="AD" userName="Ejemen Ojobo (NESO)"/>
        <t:Anchor>
          <t:Comment id="17468710"/>
        </t:Anchor>
        <t:SetTitle title="@Michael Coldwell (NESO) Hi Mike, for example something like this . My understanding from the methodology is that this would not have been subject to the criteria because this was a legacy product. What Ofgem also wants is a review is this being …"/>
      </t:Event>
    </t:History>
  </t:Task>
  <t:Task id="{853ECF65-77E4-422C-818B-D12894C2B42C}">
    <t:Anchor>
      <t:Comment id="2097004811"/>
    </t:Anchor>
    <t:History>
      <t:Event id="{80EEE193-1119-41FF-ABD2-50BF22B72FF0}" time="2025-02-20T11:29:26.58Z">
        <t:Attribution userId="S::ejemen.ojobo@uk.nationalgrid.com::25260a35-64c9-4e48-ac89-9dc653283499" userProvider="AD" userName="Ejemen Ojobo (NESO)"/>
        <t:Anchor>
          <t:Comment id="2097004811"/>
        </t:Anchor>
        <t:Create/>
      </t:Event>
      <t:Event id="{AA2E03E0-C10C-4AA6-9C71-0A162490E7F2}" time="2025-02-20T11:29:26.58Z">
        <t:Attribution userId="S::ejemen.ojobo@uk.nationalgrid.com::25260a35-64c9-4e48-ac89-9dc653283499" userProvider="AD" userName="Ejemen Ojobo (NESO)"/>
        <t:Anchor>
          <t:Comment id="2097004811"/>
        </t:Anchor>
        <t:Assign userId="S::Michael.Coldwell@uk.nationalgrid.com::d91c4861-3dbf-4fe2-8da1-5e11eab32812" userProvider="AD" userName="Michael Coldwell (NESO)"/>
      </t:Event>
      <t:Event id="{EA8BF797-2E21-4AB1-A810-5802F18D2F22}" time="2025-02-20T11:29:26.58Z">
        <t:Attribution userId="S::ejemen.ojobo@uk.nationalgrid.com::25260a35-64c9-4e48-ac89-9dc653283499" userProvider="AD" userName="Ejemen Ojobo (NESO)"/>
        <t:Anchor>
          <t:Comment id="2097004811"/>
        </t:Anchor>
        <t:SetTitle title="Hi @Michael Coldwell (NESO) , for example something like this . My understanding from the methodology is that this would not have been subject to the criteria because this was a legacy product. What Ofgem also wants is a review is this being reviewed …"/>
      </t:Event>
    </t:History>
  </t:Task>
  <t:Task id="{9DD83DE0-6386-4CE7-930C-AB0EC8AB22A2}">
    <t:Anchor>
      <t:Comment id="1229574510"/>
    </t:Anchor>
    <t:History>
      <t:Event id="{7D473830-C00B-4989-8827-76236C58CF2B}" time="2025-02-25T15:57:35.794Z">
        <t:Attribution userId="S::ejemen.ojobo@uk.nationalgrid.com::25260a35-64c9-4e48-ac89-9dc653283499" userProvider="AD" userName="Ejemen Ojobo (NESO)"/>
        <t:Anchor>
          <t:Comment id="828987416"/>
        </t:Anchor>
        <t:Create/>
      </t:Event>
      <t:Event id="{74C47723-8A0D-4373-B56E-F729799E30CA}" time="2025-02-25T15:57:35.794Z">
        <t:Attribution userId="S::ejemen.ojobo@uk.nationalgrid.com::25260a35-64c9-4e48-ac89-9dc653283499" userProvider="AD" userName="Ejemen Ojobo (NESO)"/>
        <t:Anchor>
          <t:Comment id="828987416"/>
        </t:Anchor>
        <t:Assign userId="S::Michael.Coldwell@uk.nationalgrid.com::d91c4861-3dbf-4fe2-8da1-5e11eab32812" userProvider="AD" userName="Michael Coldwell (NESO)"/>
      </t:Event>
      <t:Event id="{DEF1E342-F3C1-4BAD-8A81-CBB0C72C178E}" time="2025-02-25T15:57:35.794Z">
        <t:Attribution userId="S::ejemen.ojobo@uk.nationalgrid.com::25260a35-64c9-4e48-ac89-9dc653283499" userProvider="AD" userName="Ejemen Ojobo (NESO)"/>
        <t:Anchor>
          <t:Comment id="828987416"/>
        </t:Anchor>
        <t:SetTitle title="@Michael Coldwell (NESO)"/>
      </t:Event>
    </t:History>
  </t:Task>
  <t:Task id="{BFED2B88-67B4-4583-9BB5-B6B9530E149F}">
    <t:Anchor>
      <t:Comment id="1957555712"/>
    </t:Anchor>
    <t:History>
      <t:Event id="{4050682D-17D7-4BE2-9FFA-4A1543ECDDFC}" time="2025-02-20T11:29:26.58Z">
        <t:Attribution userId="S::ejemen.ojobo@uk.nationalgrid.com::25260a35-64c9-4e48-ac89-9dc653283499" userProvider="AD" userName="Ejemen Ojobo (NESO)"/>
        <t:Anchor>
          <t:Comment id="1957555712"/>
        </t:Anchor>
        <t:Create/>
      </t:Event>
      <t:Event id="{AD9BC7A3-8FC7-46FD-B721-8D80D496D90D}" time="2025-02-20T11:29:26.58Z">
        <t:Attribution userId="S::ejemen.ojobo@uk.nationalgrid.com::25260a35-64c9-4e48-ac89-9dc653283499" userProvider="AD" userName="Ejemen Ojobo (NESO)"/>
        <t:Anchor>
          <t:Comment id="1957555712"/>
        </t:Anchor>
        <t:Assign userId="S::Michael.Coldwell@uk.nationalgrid.com::d91c4861-3dbf-4fe2-8da1-5e11eab32812" userProvider="AD" userName="Michael Coldwell (NESO)"/>
      </t:Event>
      <t:Event id="{1E88034E-5CDB-462E-AA98-842F7AEAED07}" time="2025-02-20T11:29:26.58Z">
        <t:Attribution userId="S::ejemen.ojobo@uk.nationalgrid.com::25260a35-64c9-4e48-ac89-9dc653283499" userProvider="AD" userName="Ejemen Ojobo (NESO)"/>
        <t:Anchor>
          <t:Comment id="1957555712"/>
        </t:Anchor>
        <t:SetTitle title="Hi @Michael Coldwell (NESO) , for example something like this . My understanding from the methodology is that this would not have been subject to the criteria because this was a legacy product. What Ofgem also wants is a review is this being reviewed …"/>
      </t:Event>
    </t:History>
  </t:Task>
  <t:Task id="{B04DBA7A-C7DE-4F24-9DA1-CA99E42EE052}">
    <t:Anchor>
      <t:Comment id="570510973"/>
    </t:Anchor>
    <t:History>
      <t:Event id="{E45CA5EC-A36B-4B5D-8A1D-6AE68135DEFD}" time="2025-02-25T15:57:45.197Z">
        <t:Attribution userId="S::ejemen.ojobo@uk.nationalgrid.com::25260a35-64c9-4e48-ac89-9dc653283499" userProvider="AD" userName="Ejemen Ojobo (NESO)"/>
        <t:Anchor>
          <t:Comment id="1477814372"/>
        </t:Anchor>
        <t:Create/>
      </t:Event>
      <t:Event id="{F8A79BED-98B3-46CC-803C-DE88497379A2}" time="2025-02-25T15:57:45.197Z">
        <t:Attribution userId="S::ejemen.ojobo@uk.nationalgrid.com::25260a35-64c9-4e48-ac89-9dc653283499" userProvider="AD" userName="Ejemen Ojobo (NESO)"/>
        <t:Anchor>
          <t:Comment id="1477814372"/>
        </t:Anchor>
        <t:Assign userId="S::Michael.Coldwell@uk.nationalgrid.com::d91c4861-3dbf-4fe2-8da1-5e11eab32812" userProvider="AD" userName="Michael Coldwell (NESO)"/>
      </t:Event>
      <t:Event id="{F6BFC31D-81F9-4D03-94D6-627E4053DABF}" time="2025-02-25T15:57:45.197Z">
        <t:Attribution userId="S::ejemen.ojobo@uk.nationalgrid.com::25260a35-64c9-4e48-ac89-9dc653283499" userProvider="AD" userName="Ejemen Ojobo (NESO)"/>
        <t:Anchor>
          <t:Comment id="1477814372"/>
        </t:Anchor>
        <t:SetTitle title="@Michael Coldwell (NESO)"/>
      </t:Event>
    </t:History>
  </t:Task>
  <t:Task id="{3C8D1DCD-299B-497D-A5E5-29C6D70A0D4E}">
    <t:Anchor>
      <t:Comment id="1335079735"/>
    </t:Anchor>
    <t:History>
      <t:Event id="{81D8B014-54AB-4306-B191-4FA7F925C2C3}" time="2025-02-25T15:22:50.005Z">
        <t:Attribution userId="S::ejemen.ojobo@uk.nationalgrid.com::25260a35-64c9-4e48-ac89-9dc653283499" userProvider="AD" userName="Ejemen Ojobo (NESO)"/>
        <t:Anchor>
          <t:Comment id="1267312382"/>
        </t:Anchor>
        <t:Create/>
      </t:Event>
      <t:Event id="{5EC097DA-CE81-4D3F-93FF-A706B8CDD944}" time="2025-02-25T15:22:50.005Z">
        <t:Attribution userId="S::ejemen.ojobo@uk.nationalgrid.com::25260a35-64c9-4e48-ac89-9dc653283499" userProvider="AD" userName="Ejemen Ojobo (NESO)"/>
        <t:Anchor>
          <t:Comment id="1267312382"/>
        </t:Anchor>
        <t:Assign userId="S::Daniel.Arrowsmith@uk.nationalgrid.com::a4682a5b-b98e-4114-a501-502f6f8a55df" userProvider="AD" userName="Daniel Arrowsmith (NESO)"/>
      </t:Event>
      <t:Event id="{76F90F00-2A0A-4789-9061-798390EA845B}" time="2025-02-25T15:22:50.005Z">
        <t:Attribution userId="S::ejemen.ojobo@uk.nationalgrid.com::25260a35-64c9-4e48-ac89-9dc653283499" userProvider="AD" userName="Ejemen Ojobo (NESO)"/>
        <t:Anchor>
          <t:Comment id="1267312382"/>
        </t:Anchor>
        <t:SetTitle title="@Daniel Arrowsmith (NESO)"/>
      </t:Event>
    </t:History>
  </t:Task>
  <t:Task id="{F036E32F-800D-4FC3-B800-0F2D95487162}">
    <t:Anchor>
      <t:Comment id="703194679"/>
    </t:Anchor>
    <t:History>
      <t:Event id="{977587B5-0EDE-4270-B9C7-DC65119739AA}" time="2025-02-25T15:57:26.138Z">
        <t:Attribution userId="S::ejemen.ojobo@uk.nationalgrid.com::25260a35-64c9-4e48-ac89-9dc653283499" userProvider="AD" userName="Ejemen Ojobo (NESO)"/>
        <t:Anchor>
          <t:Comment id="1685486087"/>
        </t:Anchor>
        <t:Create/>
      </t:Event>
      <t:Event id="{D472727B-242B-4A7C-89F8-E6299146A56D}" time="2025-02-25T15:57:26.138Z">
        <t:Attribution userId="S::ejemen.ojobo@uk.nationalgrid.com::25260a35-64c9-4e48-ac89-9dc653283499" userProvider="AD" userName="Ejemen Ojobo (NESO)"/>
        <t:Anchor>
          <t:Comment id="1685486087"/>
        </t:Anchor>
        <t:Assign userId="S::Michael.Coldwell@uk.nationalgrid.com::d91c4861-3dbf-4fe2-8da1-5e11eab32812" userProvider="AD" userName="Michael Coldwell (NESO)"/>
      </t:Event>
      <t:Event id="{050C92FF-2322-4A2C-9E43-E09C57B49897}" time="2025-02-25T15:57:26.138Z">
        <t:Attribution userId="S::ejemen.ojobo@uk.nationalgrid.com::25260a35-64c9-4e48-ac89-9dc653283499" userProvider="AD" userName="Ejemen Ojobo (NESO)"/>
        <t:Anchor>
          <t:Comment id="1685486087"/>
        </t:Anchor>
        <t:SetTitle title="@Michael Coldwell (NESO)"/>
      </t:Event>
    </t:History>
  </t:Task>
  <t:Task id="{289B35A8-BDBA-41FB-8E94-175CA9B71102}">
    <t:Anchor>
      <t:Comment id="123818842"/>
    </t:Anchor>
    <t:History>
      <t:Event id="{0A8B77F7-5849-4B70-AA41-F22774BF3C32}" time="2025-02-25T15:57:11.641Z">
        <t:Attribution userId="S::ejemen.ojobo@uk.nationalgrid.com::25260a35-64c9-4e48-ac89-9dc653283499" userProvider="AD" userName="Ejemen Ojobo (NESO)"/>
        <t:Anchor>
          <t:Comment id="498298259"/>
        </t:Anchor>
        <t:Create/>
      </t:Event>
      <t:Event id="{36D29949-018B-458F-85A3-2C3F93CA2AFF}" time="2025-02-25T15:57:11.641Z">
        <t:Attribution userId="S::ejemen.ojobo@uk.nationalgrid.com::25260a35-64c9-4e48-ac89-9dc653283499" userProvider="AD" userName="Ejemen Ojobo (NESO)"/>
        <t:Anchor>
          <t:Comment id="498298259"/>
        </t:Anchor>
        <t:Assign userId="S::Michael.Coldwell@uk.nationalgrid.com::d91c4861-3dbf-4fe2-8da1-5e11eab32812" userProvider="AD" userName="Michael Coldwell (NESO)"/>
      </t:Event>
      <t:Event id="{420870B6-2BF5-43AC-82C9-2FD82B036EED}" time="2025-02-25T15:57:11.641Z">
        <t:Attribution userId="S::ejemen.ojobo@uk.nationalgrid.com::25260a35-64c9-4e48-ac89-9dc653283499" userProvider="AD" userName="Ejemen Ojobo (NESO)"/>
        <t:Anchor>
          <t:Comment id="498298259"/>
        </t:Anchor>
        <t:SetTitle title="@Michael Coldwell (NESO)"/>
      </t:Event>
    </t:History>
  </t:Task>
  <t:Task id="{0638AE24-3548-4EA7-B68E-C7062C779AD6}">
    <t:Anchor>
      <t:Comment id="938936984"/>
    </t:Anchor>
    <t:History>
      <t:Event id="{D5E96DB3-904A-4491-B83F-0967741FA515}" time="2025-02-25T15:57:54.335Z">
        <t:Attribution userId="S::ejemen.ojobo@uk.nationalgrid.com::25260a35-64c9-4e48-ac89-9dc653283499" userProvider="AD" userName="Ejemen Ojobo (NESO)"/>
        <t:Anchor>
          <t:Comment id="1468556509"/>
        </t:Anchor>
        <t:Create/>
      </t:Event>
      <t:Event id="{21AFBA8E-3A91-4C39-B5C5-EEAC70BECFDF}" time="2025-02-25T15:57:54.335Z">
        <t:Attribution userId="S::ejemen.ojobo@uk.nationalgrid.com::25260a35-64c9-4e48-ac89-9dc653283499" userProvider="AD" userName="Ejemen Ojobo (NESO)"/>
        <t:Anchor>
          <t:Comment id="1468556509"/>
        </t:Anchor>
        <t:Assign userId="S::Michael.Coldwell@uk.nationalgrid.com::d91c4861-3dbf-4fe2-8da1-5e11eab32812" userProvider="AD" userName="Michael Coldwell (NESO)"/>
      </t:Event>
      <t:Event id="{79338877-A800-4A06-9846-57DB2E05C233}" time="2025-02-25T15:57:54.335Z">
        <t:Attribution userId="S::ejemen.ojobo@uk.nationalgrid.com::25260a35-64c9-4e48-ac89-9dc653283499" userProvider="AD" userName="Ejemen Ojobo (NESO)"/>
        <t:Anchor>
          <t:Comment id="1468556509"/>
        </t:Anchor>
        <t:SetTitle title="@Michael Coldwell (NESO)"/>
      </t:Event>
    </t:History>
  </t:Task>
  <t:Task id="{18E9513E-20E0-4007-8AD5-70DA2EAE7413}">
    <t:Anchor>
      <t:Comment id="1497544052"/>
    </t:Anchor>
    <t:History>
      <t:Event id="{C732735D-5481-4997-852A-E8B6E48BD705}" time="2025-02-25T15:58:05.245Z">
        <t:Attribution userId="S::ejemen.ojobo@uk.nationalgrid.com::25260a35-64c9-4e48-ac89-9dc653283499" userProvider="AD" userName="Ejemen Ojobo (NESO)"/>
        <t:Anchor>
          <t:Comment id="2040084307"/>
        </t:Anchor>
        <t:Create/>
      </t:Event>
      <t:Event id="{E4C51773-7686-4D52-88F1-7DB000A45BA6}" time="2025-02-25T15:58:05.245Z">
        <t:Attribution userId="S::ejemen.ojobo@uk.nationalgrid.com::25260a35-64c9-4e48-ac89-9dc653283499" userProvider="AD" userName="Ejemen Ojobo (NESO)"/>
        <t:Anchor>
          <t:Comment id="2040084307"/>
        </t:Anchor>
        <t:Assign userId="S::Michael.Coldwell@uk.nationalgrid.com::d91c4861-3dbf-4fe2-8da1-5e11eab32812" userProvider="AD" userName="Michael Coldwell (NESO)"/>
      </t:Event>
      <t:Event id="{ADE5527F-DF1D-4010-8608-2A9A31D9F3F9}" time="2025-02-25T15:58:05.245Z">
        <t:Attribution userId="S::ejemen.ojobo@uk.nationalgrid.com::25260a35-64c9-4e48-ac89-9dc653283499" userProvider="AD" userName="Ejemen Ojobo (NESO)"/>
        <t:Anchor>
          <t:Comment id="2040084307"/>
        </t:Anchor>
        <t:SetTitle title="@Michael Coldwell (NESO)"/>
      </t:Event>
    </t:History>
  </t:Task>
</t:Task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602DA-1AC8-48FA-B1D0-C416E17AF51F}"/>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33ff9299-9e04-432b-8c07-eedc3ee870c8"/>
    <ds:schemaRef ds:uri="3afe989a-4d3b-4626-89cf-eac1f001f51e"/>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738261_NESO Word Template - Blank_S2_Oct_24 (1)</Template>
  <TotalTime>56</TotalTime>
  <Pages>12</Pages>
  <Words>2870</Words>
  <Characters>16363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Ejemen Ojobo (NESO)</dc:creator>
  <cp:keywords/>
  <dc:description/>
  <cp:lastModifiedBy>Ejemen Ojobo (NESO)</cp:lastModifiedBy>
  <cp:revision>27</cp:revision>
  <cp:lastPrinted>2020-06-01T14:47:00Z</cp:lastPrinted>
  <dcterms:created xsi:type="dcterms:W3CDTF">2025-02-14T10:36:00Z</dcterms:created>
  <dcterms:modified xsi:type="dcterms:W3CDTF">2025-03-20T13:15:00Z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